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07F07" w14:textId="77777777" w:rsidR="002C5A1D" w:rsidRPr="002C5A1D" w:rsidRDefault="0093175C" w:rsidP="002C5A1D">
      <w:pPr>
        <w:widowControl w:val="0"/>
        <w:spacing w:after="160" w:line="360" w:lineRule="auto"/>
        <w:ind w:firstLine="567"/>
        <w:contextualSpacing/>
        <w:jc w:val="right"/>
        <w:rPr>
          <w:rFonts w:ascii="GHEA Grapalat" w:hAnsi="GHEA Grapalat" w:cs="Sylfaen"/>
          <w:i/>
        </w:rPr>
      </w:pPr>
      <w:r>
        <w:rPr>
          <w:rFonts w:ascii="GHEA Grapalat" w:hAnsi="GHEA Grapalat"/>
          <w:i/>
        </w:rPr>
        <w:t xml:space="preserve">                    </w:t>
      </w:r>
      <w:r w:rsidR="002C5A1D" w:rsidRPr="002C5A1D">
        <w:rPr>
          <w:rFonts w:ascii="GHEA Grapalat" w:hAnsi="GHEA Grapalat"/>
          <w:i/>
        </w:rPr>
        <w:t>Приложение №</w:t>
      </w:r>
      <w:r w:rsidR="00550165">
        <w:rPr>
          <w:rFonts w:ascii="GHEA Grapalat" w:hAnsi="GHEA Grapalat"/>
          <w:i/>
        </w:rPr>
        <w:t>6</w:t>
      </w:r>
    </w:p>
    <w:p w14:paraId="7185FFDD" w14:textId="77777777" w:rsidR="002C5A1D" w:rsidRPr="002C5A1D" w:rsidRDefault="002C5A1D" w:rsidP="002C5A1D">
      <w:pPr>
        <w:widowControl w:val="0"/>
        <w:spacing w:after="160" w:line="360" w:lineRule="auto"/>
        <w:ind w:firstLine="567"/>
        <w:contextualSpacing/>
        <w:jc w:val="right"/>
        <w:rPr>
          <w:rFonts w:ascii="GHEA Grapalat" w:hAnsi="GHEA Grapalat" w:cs="Sylfaen"/>
          <w:i/>
        </w:rPr>
      </w:pPr>
      <w:r w:rsidRPr="00792849">
        <w:rPr>
          <w:rFonts w:ascii="GHEA Grapalat" w:hAnsi="GHEA Grapalat"/>
          <w:i/>
        </w:rPr>
        <w:t xml:space="preserve">к приказу Министра финансов РА </w:t>
      </w:r>
      <w:r w:rsidRPr="00792849">
        <w:rPr>
          <w:rFonts w:ascii="GHEA Grapalat" w:hAnsi="GHEA Grapalat" w:cs="Sylfaen"/>
          <w:i/>
        </w:rPr>
        <w:br/>
      </w:r>
      <w:r w:rsidR="00B70126">
        <w:rPr>
          <w:rFonts w:ascii="GHEA Grapalat" w:hAnsi="GHEA Grapalat"/>
          <w:i/>
        </w:rPr>
        <w:t>от 01 июля 2025 года № 239</w:t>
      </w:r>
      <w:r w:rsidR="00B70126">
        <w:rPr>
          <w:rFonts w:ascii="GHEA Grapalat" w:hAnsi="GHEA Grapalat"/>
          <w:i/>
          <w:lang w:val="hy-AM"/>
        </w:rPr>
        <w:t>-</w:t>
      </w:r>
      <w:r w:rsidR="00B70126">
        <w:rPr>
          <w:rFonts w:ascii="GHEA Grapalat" w:hAnsi="GHEA Grapalat"/>
          <w:i/>
        </w:rPr>
        <w:t>A</w:t>
      </w:r>
    </w:p>
    <w:p w14:paraId="3CB5B6B3" w14:textId="77777777" w:rsidR="002C5A1D" w:rsidRPr="002C5A1D" w:rsidRDefault="002C5A1D" w:rsidP="002C5A1D">
      <w:pPr>
        <w:widowControl w:val="0"/>
        <w:spacing w:after="160" w:line="360" w:lineRule="auto"/>
        <w:ind w:right="-7" w:firstLine="567"/>
        <w:jc w:val="right"/>
        <w:rPr>
          <w:rFonts w:ascii="GHEA Grapalat" w:hAnsi="GHEA Grapalat" w:cs="Sylfaen"/>
          <w:i/>
          <w:u w:val="single"/>
        </w:rPr>
      </w:pPr>
      <w:r w:rsidRPr="002C5A1D">
        <w:rPr>
          <w:rFonts w:ascii="GHEA Grapalat" w:hAnsi="GHEA Grapalat"/>
          <w:i/>
          <w:u w:val="single"/>
        </w:rPr>
        <w:t>Типовая форма</w:t>
      </w:r>
    </w:p>
    <w:p w14:paraId="222EBCC8"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60D10A1" w14:textId="2F5C8C47" w:rsidR="00642EFE" w:rsidRPr="00BA7128" w:rsidRDefault="003D37DB"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6E43F7BB"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4083BBE4" w14:textId="4A1A2259"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5738F0">
        <w:rPr>
          <w:rFonts w:ascii="GHEA Grapalat" w:hAnsi="GHEA Grapalat"/>
          <w:i w:val="0"/>
          <w:sz w:val="24"/>
          <w:szCs w:val="24"/>
          <w:lang w:val="hy-AM"/>
        </w:rPr>
        <w:t>20</w:t>
      </w:r>
      <w:r w:rsidRPr="009044F1">
        <w:rPr>
          <w:rFonts w:ascii="GHEA Grapalat" w:hAnsi="GHEA Grapalat"/>
          <w:i w:val="0"/>
          <w:sz w:val="24"/>
          <w:szCs w:val="24"/>
        </w:rPr>
        <w:t>" "</w:t>
      </w:r>
      <w:r w:rsidR="008A7EB5">
        <w:rPr>
          <w:rFonts w:ascii="GHEA Grapalat" w:hAnsi="GHEA Grapalat"/>
          <w:i w:val="0"/>
          <w:sz w:val="24"/>
          <w:szCs w:val="24"/>
        </w:rPr>
        <w:t>августа</w:t>
      </w:r>
      <w:r w:rsidRPr="009044F1">
        <w:rPr>
          <w:rFonts w:ascii="GHEA Grapalat" w:hAnsi="GHEA Grapalat"/>
          <w:i w:val="0"/>
          <w:sz w:val="24"/>
          <w:szCs w:val="24"/>
        </w:rPr>
        <w:t>" 20</w:t>
      </w:r>
      <w:r w:rsidR="008A7EB5">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8A7EB5">
        <w:rPr>
          <w:rFonts w:ascii="GHEA Grapalat" w:hAnsi="GHEA Grapalat"/>
          <w:i w:val="0"/>
          <w:sz w:val="24"/>
          <w:szCs w:val="24"/>
        </w:rPr>
        <w:t>2</w:t>
      </w:r>
      <w:r w:rsidRPr="009044F1">
        <w:rPr>
          <w:rFonts w:ascii="GHEA Grapalat" w:hAnsi="GHEA Grapalat"/>
          <w:i w:val="0"/>
          <w:sz w:val="24"/>
          <w:szCs w:val="24"/>
        </w:rPr>
        <w:t xml:space="preserve">" </w:t>
      </w:r>
    </w:p>
    <w:p w14:paraId="18CBF684" w14:textId="12BB38A8"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A7EB5">
        <w:rPr>
          <w:rFonts w:ascii="GHEA Grapalat" w:hAnsi="GHEA Grapalat"/>
          <w:i w:val="0"/>
          <w:sz w:val="24"/>
          <w:szCs w:val="24"/>
        </w:rPr>
        <w:t>SHMANH-GHTsDzB-25/5</w:t>
      </w:r>
    </w:p>
    <w:p w14:paraId="7E6EA202" w14:textId="77777777" w:rsidR="008A7EB5" w:rsidRPr="00B83CF3" w:rsidRDefault="008A7EB5" w:rsidP="008A7EB5">
      <w:pPr>
        <w:pStyle w:val="BodyTextIndent"/>
        <w:widowControl w:val="0"/>
        <w:spacing w:after="160" w:line="240" w:lineRule="auto"/>
        <w:rPr>
          <w:rFonts w:ascii="GHEA Grapalat" w:hAnsi="GHEA Grapalat"/>
          <w:i w:val="0"/>
          <w:color w:val="0070C0"/>
          <w:sz w:val="24"/>
          <w:szCs w:val="24"/>
        </w:rPr>
      </w:pPr>
      <w:r w:rsidRPr="00B83CF3">
        <w:rPr>
          <w:rFonts w:ascii="GHEA Grapalat" w:hAnsi="GHEA Grapalat"/>
          <w:i w:val="0"/>
          <w:color w:val="0070C0"/>
          <w:sz w:val="24"/>
          <w:szCs w:val="24"/>
        </w:rPr>
        <w:t>Закупка осуществляется на основании статьи 15 части 6 Закона РА "О закупках".</w:t>
      </w:r>
    </w:p>
    <w:p w14:paraId="3CA00253" w14:textId="5233FC22" w:rsidR="00642EFE" w:rsidRPr="009044F1" w:rsidRDefault="008A7EB5" w:rsidP="00B46D58">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муниципалитет Ани</w:t>
      </w:r>
      <w:r w:rsidR="009A570B">
        <w:rPr>
          <w:rFonts w:ascii="GHEA Grapalat" w:hAnsi="GHEA Grapalat"/>
          <w:i w:val="0"/>
          <w:sz w:val="24"/>
          <w:szCs w:val="24"/>
          <w:lang w:val="hy-AM"/>
        </w:rPr>
        <w:t xml:space="preserve">, </w:t>
      </w:r>
      <w:r w:rsidR="009A570B">
        <w:rPr>
          <w:rFonts w:ascii="GHEA Grapalat" w:hAnsi="GHEA Grapalat"/>
          <w:i w:val="0"/>
          <w:sz w:val="24"/>
          <w:szCs w:val="24"/>
        </w:rPr>
        <w:t>ШМ, РА</w:t>
      </w:r>
      <w:r w:rsidRPr="009044F1">
        <w:rPr>
          <w:rFonts w:ascii="GHEA Grapalat" w:hAnsi="GHEA Grapalat"/>
          <w:i w:val="0"/>
          <w:sz w:val="24"/>
          <w:szCs w:val="24"/>
        </w:rPr>
        <w:t>, находящийся по адресу</w:t>
      </w:r>
      <w:r w:rsidRPr="003A42FD">
        <w:rPr>
          <w:rFonts w:ascii="GHEA Grapalat" w:hAnsi="GHEA Grapalat"/>
          <w:i w:val="0"/>
          <w:sz w:val="24"/>
          <w:szCs w:val="24"/>
        </w:rPr>
        <w:t xml:space="preserve"> </w:t>
      </w:r>
      <w:r w:rsidRPr="00F55FAB">
        <w:rPr>
          <w:rFonts w:ascii="GHEA Grapalat" w:hAnsi="GHEA Grapalat"/>
          <w:i w:val="0"/>
          <w:sz w:val="24"/>
          <w:szCs w:val="24"/>
        </w:rPr>
        <w:t xml:space="preserve">РА Ширакский </w:t>
      </w:r>
      <w:proofErr w:type="spellStart"/>
      <w:r w:rsidRPr="00F55FAB">
        <w:rPr>
          <w:rFonts w:ascii="GHEA Grapalat" w:hAnsi="GHEA Grapalat"/>
          <w:i w:val="0"/>
          <w:sz w:val="24"/>
          <w:szCs w:val="24"/>
        </w:rPr>
        <w:t>марз</w:t>
      </w:r>
      <w:proofErr w:type="spellEnd"/>
      <w:r w:rsidRPr="00F55FAB">
        <w:rPr>
          <w:rFonts w:ascii="GHEA Grapalat" w:hAnsi="GHEA Grapalat"/>
          <w:i w:val="0"/>
          <w:sz w:val="24"/>
          <w:szCs w:val="24"/>
        </w:rPr>
        <w:t xml:space="preserve">, </w:t>
      </w:r>
      <w:proofErr w:type="spellStart"/>
      <w:r w:rsidRPr="00F55FAB">
        <w:rPr>
          <w:rFonts w:ascii="GHEA Grapalat" w:hAnsi="GHEA Grapalat"/>
          <w:i w:val="0"/>
          <w:sz w:val="24"/>
          <w:szCs w:val="24"/>
        </w:rPr>
        <w:t>г.Маралик</w:t>
      </w:r>
      <w:proofErr w:type="spellEnd"/>
      <w:r w:rsidRPr="00F55FAB">
        <w:rPr>
          <w:rFonts w:ascii="GHEA Grapalat" w:hAnsi="GHEA Grapalat"/>
          <w:i w:val="0"/>
          <w:sz w:val="24"/>
          <w:szCs w:val="24"/>
        </w:rPr>
        <w:t xml:space="preserve">, </w:t>
      </w:r>
      <w:proofErr w:type="spellStart"/>
      <w:r w:rsidRPr="00F55FAB">
        <w:rPr>
          <w:rFonts w:ascii="GHEA Grapalat" w:hAnsi="GHEA Grapalat"/>
          <w:i w:val="0"/>
          <w:sz w:val="24"/>
          <w:szCs w:val="24"/>
        </w:rPr>
        <w:t>Мадатян</w:t>
      </w:r>
      <w:proofErr w:type="spellEnd"/>
      <w:r>
        <w:rPr>
          <w:rFonts w:ascii="GHEA Grapalat" w:hAnsi="GHEA Grapalat"/>
          <w:i w:val="0"/>
          <w:sz w:val="24"/>
          <w:szCs w:val="24"/>
        </w:rPr>
        <w:t xml:space="preserve"> 1, </w:t>
      </w:r>
      <w:r w:rsidR="00642EFE" w:rsidRPr="007B0562">
        <w:rPr>
          <w:rFonts w:ascii="GHEA Grapalat" w:hAnsi="GHEA Grapalat"/>
          <w:i w:val="0"/>
          <w:sz w:val="24"/>
          <w:szCs w:val="24"/>
        </w:rPr>
        <w:t xml:space="preserve">объявляет </w:t>
      </w:r>
      <w:r w:rsidR="007859D3">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w:t>
      </w:r>
      <w:proofErr w:type="spellStart"/>
      <w:r w:rsidR="00642EFE" w:rsidRPr="009044F1">
        <w:rPr>
          <w:rFonts w:ascii="GHEA Grapalat" w:hAnsi="GHEA Grapalat"/>
          <w:i w:val="0"/>
          <w:sz w:val="24"/>
          <w:szCs w:val="24"/>
        </w:rPr>
        <w:t>Armeps</w:t>
      </w:r>
      <w:proofErr w:type="spellEnd"/>
      <w:r w:rsidR="00642EFE" w:rsidRPr="009044F1">
        <w:rPr>
          <w:rFonts w:ascii="GHEA Grapalat" w:hAnsi="GHEA Grapalat"/>
          <w:i w:val="0"/>
          <w:sz w:val="24"/>
          <w:szCs w:val="24"/>
        </w:rPr>
        <w:t xml:space="preserve">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6EA729AF" w14:textId="0174C1C3" w:rsidR="00341A74" w:rsidRPr="003A1EBB" w:rsidRDefault="00A20B69" w:rsidP="007859D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7859D3" w:rsidRPr="006D4C9B">
        <w:rPr>
          <w:rFonts w:ascii="GHEA Grapalat" w:hAnsi="GHEA Grapalat"/>
          <w:i w:val="0"/>
          <w:sz w:val="24"/>
          <w:szCs w:val="24"/>
        </w:rPr>
        <w:t xml:space="preserve">Услуг </w:t>
      </w:r>
      <w:r w:rsidR="007859D3" w:rsidRPr="006D4C9B">
        <w:rPr>
          <w:rFonts w:ascii="GHEA Grapalat" w:hAnsi="GHEA Grapalat"/>
          <w:i w:val="0"/>
          <w:spacing w:val="6"/>
          <w:sz w:val="24"/>
          <w:szCs w:val="24"/>
        </w:rPr>
        <w:t>технического надзора работ</w:t>
      </w:r>
      <w:r w:rsidR="007859D3">
        <w:rPr>
          <w:rFonts w:ascii="GHEA Grapalat" w:hAnsi="GHEA Grapalat"/>
          <w:i w:val="0"/>
          <w:sz w:val="24"/>
          <w:szCs w:val="24"/>
        </w:rPr>
        <w:t xml:space="preserve"> </w:t>
      </w:r>
      <w:r w:rsidR="00782D60">
        <w:rPr>
          <w:rFonts w:ascii="GHEA Grapalat" w:hAnsi="GHEA Grapalat"/>
          <w:i w:val="0"/>
          <w:sz w:val="24"/>
          <w:szCs w:val="24"/>
        </w:rPr>
        <w:t>(далее — договор).</w:t>
      </w:r>
    </w:p>
    <w:p w14:paraId="2870B79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73EE87B" w14:textId="77777777"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3697002"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02046F8B"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F37C637" w14:textId="06B3D852"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до </w:t>
      </w:r>
      <w:r w:rsidR="009A570B">
        <w:rPr>
          <w:rFonts w:ascii="GHEA Grapalat" w:hAnsi="GHEA Grapalat"/>
          <w:i w:val="0"/>
          <w:sz w:val="24"/>
          <w:szCs w:val="24"/>
        </w:rPr>
        <w:t xml:space="preserve">12:00 </w:t>
      </w:r>
      <w:r w:rsidRPr="009044F1">
        <w:rPr>
          <w:rFonts w:ascii="GHEA Grapalat" w:hAnsi="GHEA Grapalat"/>
          <w:i w:val="0"/>
          <w:sz w:val="24"/>
          <w:szCs w:val="24"/>
        </w:rPr>
        <w:t>часов</w:t>
      </w:r>
      <w:r w:rsidR="002166CE" w:rsidRPr="002166CE">
        <w:rPr>
          <w:rFonts w:ascii="GHEA Grapalat" w:hAnsi="GHEA Grapalat"/>
          <w:i w:val="0"/>
          <w:sz w:val="24"/>
          <w:szCs w:val="24"/>
        </w:rPr>
        <w:t xml:space="preserve"> </w:t>
      </w:r>
      <w:r w:rsidR="009A570B">
        <w:rPr>
          <w:rFonts w:ascii="GHEA Grapalat" w:hAnsi="GHEA Grapalat"/>
          <w:i w:val="0"/>
          <w:sz w:val="24"/>
          <w:szCs w:val="24"/>
        </w:rPr>
        <w:t>7-ого</w:t>
      </w:r>
      <w:r w:rsidR="002166CE"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19BC17F5"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5FEFD2AA" w14:textId="280550CB"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в </w:t>
      </w:r>
      <w:r w:rsidR="009A570B">
        <w:rPr>
          <w:rFonts w:ascii="GHEA Grapalat" w:hAnsi="GHEA Grapalat"/>
          <w:i w:val="0"/>
          <w:sz w:val="24"/>
          <w:szCs w:val="24"/>
        </w:rPr>
        <w:t>12:00</w:t>
      </w:r>
      <w:r w:rsidRPr="009044F1">
        <w:rPr>
          <w:rFonts w:ascii="GHEA Grapalat" w:hAnsi="GHEA Grapalat"/>
          <w:i w:val="0"/>
          <w:sz w:val="24"/>
          <w:szCs w:val="24"/>
        </w:rPr>
        <w:t xml:space="preserve"> часов на </w:t>
      </w:r>
      <w:r w:rsidR="009A570B">
        <w:rPr>
          <w:rFonts w:ascii="GHEA Grapalat" w:hAnsi="GHEA Grapalat"/>
          <w:i w:val="0"/>
          <w:sz w:val="24"/>
          <w:szCs w:val="24"/>
        </w:rPr>
        <w:t>7-ой</w:t>
      </w:r>
      <w:r w:rsidRPr="009044F1">
        <w:rPr>
          <w:rFonts w:ascii="GHEA Grapalat" w:hAnsi="GHEA Grapalat"/>
          <w:i w:val="0"/>
          <w:sz w:val="24"/>
          <w:szCs w:val="24"/>
        </w:rPr>
        <w:t xml:space="preserve"> день со дня опубл</w:t>
      </w:r>
      <w:r w:rsidR="001B32D9">
        <w:rPr>
          <w:rFonts w:ascii="GHEA Grapalat" w:hAnsi="GHEA Grapalat"/>
          <w:i w:val="0"/>
          <w:sz w:val="24"/>
          <w:szCs w:val="24"/>
        </w:rPr>
        <w:t>икования настоящего объявления.</w:t>
      </w:r>
    </w:p>
    <w:p w14:paraId="0E71BA99" w14:textId="77777777" w:rsidR="002E5BEB" w:rsidRPr="001B32D9" w:rsidRDefault="002E5BEB" w:rsidP="002E5BE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5F5BB43" w14:textId="77777777" w:rsidR="009A570B" w:rsidRPr="003A1EBB" w:rsidRDefault="009A570B" w:rsidP="009A570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2F1DD188" w14:textId="77777777" w:rsidR="009A570B" w:rsidRPr="003A1EBB" w:rsidRDefault="009A570B" w:rsidP="009A570B">
      <w:pPr>
        <w:pStyle w:val="BodyTextIndent"/>
        <w:widowControl w:val="0"/>
        <w:spacing w:after="160" w:line="240" w:lineRule="auto"/>
        <w:ind w:firstLine="567"/>
        <w:rPr>
          <w:rFonts w:ascii="GHEA Grapalat" w:hAnsi="GHEA Grapalat"/>
          <w:i w:val="0"/>
          <w:sz w:val="16"/>
          <w:szCs w:val="16"/>
        </w:rPr>
      </w:pPr>
      <w:proofErr w:type="spellStart"/>
      <w:r>
        <w:rPr>
          <w:rFonts w:ascii="GHEA Grapalat" w:hAnsi="GHEA Grapalat"/>
          <w:i w:val="0"/>
          <w:sz w:val="24"/>
          <w:szCs w:val="24"/>
        </w:rPr>
        <w:t>Сатеник</w:t>
      </w:r>
      <w:proofErr w:type="spellEnd"/>
      <w:r>
        <w:rPr>
          <w:rFonts w:ascii="GHEA Grapalat" w:hAnsi="GHEA Grapalat"/>
          <w:i w:val="0"/>
          <w:sz w:val="24"/>
          <w:szCs w:val="24"/>
        </w:rPr>
        <w:t xml:space="preserve"> </w:t>
      </w:r>
      <w:proofErr w:type="spellStart"/>
      <w:r>
        <w:rPr>
          <w:rFonts w:ascii="GHEA Grapalat" w:hAnsi="GHEA Grapalat"/>
          <w:i w:val="0"/>
          <w:sz w:val="24"/>
          <w:szCs w:val="24"/>
        </w:rPr>
        <w:t>Закарян</w:t>
      </w:r>
      <w:proofErr w:type="spellEnd"/>
      <w:r>
        <w:rPr>
          <w:rFonts w:ascii="GHEA Grapalat" w:hAnsi="GHEA Grapalat"/>
          <w:i w:val="0"/>
          <w:sz w:val="24"/>
          <w:szCs w:val="24"/>
        </w:rPr>
        <w:t>.</w:t>
      </w:r>
    </w:p>
    <w:p w14:paraId="25FC203B" w14:textId="77777777" w:rsidR="009A570B" w:rsidRPr="009044F1" w:rsidRDefault="009A570B" w:rsidP="009A570B">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546D3865" w14:textId="77777777" w:rsidR="009A570B" w:rsidRPr="009044F1" w:rsidRDefault="009A570B" w:rsidP="009A570B">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Pr="00D56AF2">
        <w:rPr>
          <w:rFonts w:ascii="GHEA Grapalat" w:hAnsi="GHEA Grapalat"/>
          <w:i w:val="0"/>
          <w:u w:val="single"/>
          <w:lang w:val="af-ZA"/>
        </w:rPr>
        <w:t>ani.hamaynqapetaran.91@mail.ru</w:t>
      </w:r>
    </w:p>
    <w:p w14:paraId="3BA66EDA" w14:textId="3B30E8FA" w:rsidR="00915A97" w:rsidRPr="00D5443D" w:rsidRDefault="009A570B" w:rsidP="009A570B">
      <w:pPr>
        <w:pStyle w:val="BodyTextIndent"/>
        <w:widowControl w:val="0"/>
        <w:spacing w:after="160" w:line="240" w:lineRule="auto"/>
        <w:ind w:left="3969" w:firstLine="0"/>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муниципалитет</w:t>
      </w:r>
      <w:r w:rsidRPr="00F55FAB">
        <w:rPr>
          <w:rFonts w:ascii="GHEA Grapalat" w:hAnsi="GHEA Grapalat"/>
          <w:i w:val="0"/>
          <w:sz w:val="24"/>
          <w:szCs w:val="24"/>
        </w:rPr>
        <w:t xml:space="preserve"> Ани</w:t>
      </w:r>
      <w:r>
        <w:rPr>
          <w:rFonts w:ascii="GHEA Grapalat" w:hAnsi="GHEA Grapalat" w:cs="Sylfaen"/>
          <w:b/>
        </w:rPr>
        <w:t xml:space="preserve"> ШМ РА</w:t>
      </w:r>
      <w:r w:rsidR="00915A97">
        <w:rPr>
          <w:rFonts w:ascii="GHEA Grapalat" w:hAnsi="GHEA Grapalat" w:cs="Sylfaen"/>
          <w:b/>
        </w:rPr>
        <w:br w:type="page"/>
      </w:r>
    </w:p>
    <w:p w14:paraId="7AF767B3" w14:textId="77777777" w:rsidR="00096865" w:rsidRPr="009044F1" w:rsidRDefault="00096865" w:rsidP="00B46D58">
      <w:pPr>
        <w:pStyle w:val="BodyText"/>
        <w:widowControl w:val="0"/>
        <w:spacing w:after="160"/>
        <w:ind w:right="-7" w:firstLine="567"/>
        <w:jc w:val="center"/>
        <w:rPr>
          <w:rFonts w:ascii="GHEA Grapalat" w:hAnsi="GHEA Grapalat"/>
        </w:rPr>
      </w:pPr>
    </w:p>
    <w:p w14:paraId="00523B50" w14:textId="77777777" w:rsidR="00096865" w:rsidRPr="003A1EBB" w:rsidRDefault="00096865" w:rsidP="00B46D58">
      <w:pPr>
        <w:pStyle w:val="BodyText"/>
        <w:widowControl w:val="0"/>
        <w:spacing w:after="160"/>
        <w:ind w:right="-7" w:firstLine="567"/>
        <w:jc w:val="center"/>
        <w:rPr>
          <w:rFonts w:ascii="GHEA Grapalat" w:hAnsi="GHEA Grapalat"/>
        </w:rPr>
      </w:pPr>
    </w:p>
    <w:p w14:paraId="6DBA1426" w14:textId="77777777" w:rsidR="000763E5" w:rsidRPr="003A1EBB" w:rsidRDefault="000763E5" w:rsidP="00B46D58">
      <w:pPr>
        <w:pStyle w:val="BodyText"/>
        <w:widowControl w:val="0"/>
        <w:spacing w:after="160"/>
        <w:ind w:right="-7" w:firstLine="567"/>
        <w:jc w:val="center"/>
        <w:rPr>
          <w:rFonts w:ascii="GHEA Grapalat" w:hAnsi="GHEA Grapalat"/>
        </w:rPr>
      </w:pPr>
    </w:p>
    <w:p w14:paraId="5457FFD0" w14:textId="77777777" w:rsidR="009A570B" w:rsidRPr="009044F1" w:rsidRDefault="009A570B" w:rsidP="009A570B">
      <w:pPr>
        <w:pStyle w:val="BodyText"/>
        <w:widowControl w:val="0"/>
        <w:spacing w:after="160"/>
        <w:ind w:right="-7" w:firstLine="567"/>
        <w:jc w:val="center"/>
        <w:rPr>
          <w:rFonts w:ascii="GHEA Grapalat" w:hAnsi="GHEA Grapalat"/>
        </w:rPr>
      </w:pPr>
      <w:r w:rsidRPr="009044F1">
        <w:rPr>
          <w:rFonts w:ascii="GHEA Grapalat" w:hAnsi="GHEA Grapalat"/>
          <w:i/>
        </w:rPr>
        <w:t>"</w:t>
      </w:r>
      <w:r w:rsidRPr="00CC0EE9">
        <w:rPr>
          <w:rFonts w:ascii="GHEA Grapalat" w:hAnsi="GHEA Grapalat"/>
          <w:i/>
        </w:rPr>
        <w:t>МУНИЦИПАЛИТЕТ АНИ</w:t>
      </w:r>
      <w:r w:rsidRPr="009044F1">
        <w:rPr>
          <w:rFonts w:ascii="GHEA Grapalat" w:hAnsi="GHEA Grapalat"/>
          <w:i/>
        </w:rPr>
        <w:t>"</w:t>
      </w:r>
    </w:p>
    <w:p w14:paraId="4EFDAFF8" w14:textId="77777777" w:rsidR="009A570B" w:rsidRPr="003A1EBB" w:rsidRDefault="009A570B" w:rsidP="009A570B">
      <w:pPr>
        <w:pStyle w:val="BodyText"/>
        <w:widowControl w:val="0"/>
        <w:spacing w:after="160"/>
        <w:ind w:right="-7" w:firstLine="567"/>
        <w:jc w:val="center"/>
        <w:rPr>
          <w:rFonts w:ascii="GHEA Grapalat" w:hAnsi="GHEA Grapalat"/>
        </w:rPr>
      </w:pPr>
    </w:p>
    <w:p w14:paraId="75549C06" w14:textId="77777777" w:rsidR="009A570B" w:rsidRPr="003A1EBB" w:rsidRDefault="009A570B" w:rsidP="009A570B">
      <w:pPr>
        <w:pStyle w:val="BodyText"/>
        <w:widowControl w:val="0"/>
        <w:spacing w:after="160"/>
        <w:ind w:right="-7" w:firstLine="567"/>
        <w:jc w:val="center"/>
        <w:rPr>
          <w:rFonts w:ascii="GHEA Grapalat" w:hAnsi="GHEA Grapalat"/>
        </w:rPr>
      </w:pPr>
    </w:p>
    <w:p w14:paraId="49F297B4" w14:textId="77777777" w:rsidR="009A570B" w:rsidRPr="003A1EBB" w:rsidRDefault="009A570B" w:rsidP="009A570B">
      <w:pPr>
        <w:pStyle w:val="BodyText"/>
        <w:widowControl w:val="0"/>
        <w:spacing w:after="160"/>
        <w:ind w:right="-7" w:firstLine="567"/>
        <w:jc w:val="center"/>
        <w:rPr>
          <w:rFonts w:ascii="GHEA Grapalat" w:hAnsi="GHEA Grapalat"/>
        </w:rPr>
      </w:pPr>
    </w:p>
    <w:p w14:paraId="7AB2A23D" w14:textId="77777777" w:rsidR="009A570B" w:rsidRPr="009044F1" w:rsidRDefault="009A570B" w:rsidP="009A570B">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3206F3CC" w14:textId="77777777" w:rsidR="009A570B" w:rsidRPr="009044F1" w:rsidRDefault="009A570B" w:rsidP="009A570B">
      <w:pPr>
        <w:pStyle w:val="BodyText"/>
        <w:widowControl w:val="0"/>
        <w:spacing w:after="160"/>
        <w:ind w:right="-7" w:firstLine="567"/>
        <w:jc w:val="center"/>
        <w:rPr>
          <w:rFonts w:ascii="GHEA Grapalat" w:hAnsi="GHEA Grapalat" w:cs="Sylfaen"/>
        </w:rPr>
      </w:pPr>
    </w:p>
    <w:p w14:paraId="4FC3B9D7" w14:textId="77777777" w:rsidR="009A570B" w:rsidRPr="009044F1" w:rsidRDefault="009A570B" w:rsidP="009A570B">
      <w:pPr>
        <w:pStyle w:val="BodyText"/>
        <w:widowControl w:val="0"/>
        <w:spacing w:after="160"/>
        <w:ind w:right="-7" w:firstLine="567"/>
        <w:jc w:val="center"/>
        <w:rPr>
          <w:rFonts w:ascii="GHEA Grapalat" w:hAnsi="GHEA Grapalat" w:cs="Sylfaen"/>
        </w:rPr>
      </w:pPr>
    </w:p>
    <w:p w14:paraId="22BD5A0E" w14:textId="77777777" w:rsidR="009A570B" w:rsidRPr="00B147F7" w:rsidRDefault="009A570B" w:rsidP="009A570B">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Pr="00B147F7">
        <w:rPr>
          <w:rFonts w:ascii="GHEA Grapalat" w:hAnsi="GHEA Grapalat"/>
        </w:rPr>
        <w:t>УСЛУГ ТЕХНИЧЕСКОГО НАДЗОРА РАБОТ</w:t>
      </w:r>
      <w:r w:rsidRPr="009044F1">
        <w:rPr>
          <w:rFonts w:ascii="GHEA Grapalat" w:hAnsi="GHEA Grapalat"/>
        </w:rPr>
        <w:t xml:space="preserve"> ДЛЯ НУЖД </w:t>
      </w:r>
      <w:r w:rsidRPr="00B147F7">
        <w:rPr>
          <w:rFonts w:ascii="GHEA Grapalat" w:hAnsi="GHEA Grapalat"/>
        </w:rPr>
        <w:t>МУНИЦИПАЛИТЕТА АНИ</w:t>
      </w:r>
    </w:p>
    <w:p w14:paraId="5534829B" w14:textId="77777777" w:rsidR="009A570B" w:rsidRPr="009044F1" w:rsidRDefault="009A570B" w:rsidP="009A570B">
      <w:pPr>
        <w:pStyle w:val="BodyText"/>
        <w:widowControl w:val="0"/>
        <w:spacing w:after="160"/>
        <w:ind w:right="-7" w:firstLine="567"/>
        <w:jc w:val="center"/>
        <w:rPr>
          <w:rFonts w:ascii="GHEA Grapalat" w:hAnsi="GHEA Grapalat"/>
        </w:rPr>
      </w:pPr>
    </w:p>
    <w:p w14:paraId="7E582F1A" w14:textId="77777777" w:rsidR="00017BEE" w:rsidRDefault="00017BEE" w:rsidP="00B46D58">
      <w:pPr>
        <w:widowControl w:val="0"/>
        <w:spacing w:after="160"/>
        <w:ind w:firstLine="567"/>
        <w:jc w:val="both"/>
        <w:rPr>
          <w:rFonts w:ascii="GHEA Grapalat" w:hAnsi="GHEA Grapalat"/>
          <w:i/>
        </w:rPr>
      </w:pPr>
    </w:p>
    <w:p w14:paraId="4E540B5D" w14:textId="77777777" w:rsidR="00017BEE" w:rsidRDefault="00017BEE" w:rsidP="00B46D58">
      <w:pPr>
        <w:widowControl w:val="0"/>
        <w:spacing w:after="160"/>
        <w:ind w:firstLine="567"/>
        <w:jc w:val="both"/>
        <w:rPr>
          <w:rFonts w:ascii="GHEA Grapalat" w:hAnsi="GHEA Grapalat"/>
          <w:i/>
        </w:rPr>
      </w:pPr>
    </w:p>
    <w:p w14:paraId="2E951684" w14:textId="77777777" w:rsidR="00017BEE" w:rsidRDefault="00017BEE" w:rsidP="00B46D58">
      <w:pPr>
        <w:widowControl w:val="0"/>
        <w:spacing w:after="160"/>
        <w:ind w:firstLine="567"/>
        <w:jc w:val="both"/>
        <w:rPr>
          <w:rFonts w:ascii="GHEA Grapalat" w:hAnsi="GHEA Grapalat"/>
          <w:i/>
        </w:rPr>
      </w:pPr>
    </w:p>
    <w:p w14:paraId="57DF9277" w14:textId="77777777" w:rsidR="00017BEE" w:rsidRDefault="00017BEE" w:rsidP="00B46D58">
      <w:pPr>
        <w:widowControl w:val="0"/>
        <w:spacing w:after="160"/>
        <w:ind w:firstLine="567"/>
        <w:jc w:val="both"/>
        <w:rPr>
          <w:rFonts w:ascii="GHEA Grapalat" w:hAnsi="GHEA Grapalat"/>
          <w:i/>
        </w:rPr>
      </w:pPr>
    </w:p>
    <w:p w14:paraId="01BBB419" w14:textId="77777777" w:rsidR="00017BEE" w:rsidRDefault="00017BEE" w:rsidP="00B46D58">
      <w:pPr>
        <w:widowControl w:val="0"/>
        <w:spacing w:after="160"/>
        <w:ind w:firstLine="567"/>
        <w:jc w:val="both"/>
        <w:rPr>
          <w:rFonts w:ascii="GHEA Grapalat" w:hAnsi="GHEA Grapalat"/>
          <w:i/>
        </w:rPr>
      </w:pPr>
    </w:p>
    <w:p w14:paraId="1E34D327" w14:textId="77777777" w:rsidR="00017BEE" w:rsidRDefault="00017BEE" w:rsidP="00B46D58">
      <w:pPr>
        <w:widowControl w:val="0"/>
        <w:spacing w:after="160"/>
        <w:ind w:firstLine="567"/>
        <w:jc w:val="both"/>
        <w:rPr>
          <w:rFonts w:ascii="GHEA Grapalat" w:hAnsi="GHEA Grapalat"/>
          <w:i/>
        </w:rPr>
      </w:pPr>
    </w:p>
    <w:p w14:paraId="551DFD1D" w14:textId="77777777" w:rsidR="00017BEE" w:rsidRDefault="00017BEE" w:rsidP="00B46D58">
      <w:pPr>
        <w:widowControl w:val="0"/>
        <w:spacing w:after="160"/>
        <w:ind w:firstLine="567"/>
        <w:jc w:val="both"/>
        <w:rPr>
          <w:rFonts w:ascii="GHEA Grapalat" w:hAnsi="GHEA Grapalat"/>
          <w:i/>
        </w:rPr>
      </w:pPr>
    </w:p>
    <w:p w14:paraId="3A5CF510" w14:textId="77777777" w:rsidR="00017BEE" w:rsidRDefault="00017BEE" w:rsidP="00B46D58">
      <w:pPr>
        <w:widowControl w:val="0"/>
        <w:spacing w:after="160"/>
        <w:ind w:firstLine="567"/>
        <w:jc w:val="both"/>
        <w:rPr>
          <w:rFonts w:ascii="GHEA Grapalat" w:hAnsi="GHEA Grapalat"/>
          <w:i/>
        </w:rPr>
      </w:pPr>
    </w:p>
    <w:p w14:paraId="71AD9AEC" w14:textId="77777777" w:rsidR="00017BEE" w:rsidRDefault="00017BEE" w:rsidP="00B46D58">
      <w:pPr>
        <w:widowControl w:val="0"/>
        <w:spacing w:after="160"/>
        <w:ind w:firstLine="567"/>
        <w:jc w:val="both"/>
        <w:rPr>
          <w:rFonts w:ascii="GHEA Grapalat" w:hAnsi="GHEA Grapalat"/>
          <w:i/>
        </w:rPr>
      </w:pPr>
    </w:p>
    <w:p w14:paraId="7C59B2E1" w14:textId="77777777" w:rsidR="00017BEE" w:rsidRDefault="00017BEE" w:rsidP="00B46D58">
      <w:pPr>
        <w:widowControl w:val="0"/>
        <w:spacing w:after="160"/>
        <w:ind w:firstLine="567"/>
        <w:jc w:val="both"/>
        <w:rPr>
          <w:rFonts w:ascii="GHEA Grapalat" w:hAnsi="GHEA Grapalat"/>
          <w:i/>
        </w:rPr>
      </w:pPr>
    </w:p>
    <w:p w14:paraId="1127A360" w14:textId="77777777" w:rsidR="00017BEE" w:rsidRDefault="00017BEE" w:rsidP="00B46D58">
      <w:pPr>
        <w:widowControl w:val="0"/>
        <w:spacing w:after="160"/>
        <w:ind w:firstLine="567"/>
        <w:jc w:val="both"/>
        <w:rPr>
          <w:rFonts w:ascii="GHEA Grapalat" w:hAnsi="GHEA Grapalat"/>
          <w:i/>
        </w:rPr>
      </w:pPr>
    </w:p>
    <w:p w14:paraId="52EA5903" w14:textId="77777777" w:rsidR="00017BEE" w:rsidRDefault="00017BEE" w:rsidP="00B46D58">
      <w:pPr>
        <w:widowControl w:val="0"/>
        <w:spacing w:after="160"/>
        <w:ind w:firstLine="567"/>
        <w:jc w:val="both"/>
        <w:rPr>
          <w:rFonts w:ascii="GHEA Grapalat" w:hAnsi="GHEA Grapalat"/>
          <w:i/>
        </w:rPr>
      </w:pPr>
    </w:p>
    <w:p w14:paraId="6D60D4DD" w14:textId="77777777" w:rsidR="00017BEE" w:rsidRDefault="00017BEE" w:rsidP="00B46D58">
      <w:pPr>
        <w:widowControl w:val="0"/>
        <w:spacing w:after="160"/>
        <w:ind w:firstLine="567"/>
        <w:jc w:val="both"/>
        <w:rPr>
          <w:rFonts w:ascii="GHEA Grapalat" w:hAnsi="GHEA Grapalat"/>
          <w:i/>
        </w:rPr>
      </w:pPr>
    </w:p>
    <w:p w14:paraId="59ABAC17" w14:textId="77777777" w:rsidR="00017BEE" w:rsidRDefault="00017BEE" w:rsidP="00B46D58">
      <w:pPr>
        <w:widowControl w:val="0"/>
        <w:spacing w:after="160"/>
        <w:ind w:firstLine="567"/>
        <w:jc w:val="both"/>
        <w:rPr>
          <w:rFonts w:ascii="GHEA Grapalat" w:hAnsi="GHEA Grapalat"/>
          <w:i/>
        </w:rPr>
      </w:pPr>
    </w:p>
    <w:p w14:paraId="54DD1A09" w14:textId="77777777" w:rsidR="00017BEE" w:rsidRDefault="00017BEE" w:rsidP="00B46D58">
      <w:pPr>
        <w:widowControl w:val="0"/>
        <w:spacing w:after="160"/>
        <w:ind w:firstLine="567"/>
        <w:jc w:val="both"/>
        <w:rPr>
          <w:rFonts w:ascii="GHEA Grapalat" w:hAnsi="GHEA Grapalat"/>
          <w:i/>
        </w:rPr>
      </w:pPr>
    </w:p>
    <w:p w14:paraId="4D85E121" w14:textId="77777777" w:rsidR="00017BEE" w:rsidRDefault="00017BEE" w:rsidP="00B46D58">
      <w:pPr>
        <w:widowControl w:val="0"/>
        <w:spacing w:after="160"/>
        <w:ind w:firstLine="567"/>
        <w:jc w:val="both"/>
        <w:rPr>
          <w:rFonts w:ascii="GHEA Grapalat" w:hAnsi="GHEA Grapalat"/>
          <w:i/>
        </w:rPr>
      </w:pPr>
    </w:p>
    <w:p w14:paraId="2A1C91E3" w14:textId="77777777" w:rsidR="00017BEE" w:rsidRDefault="00017BEE" w:rsidP="00B46D58">
      <w:pPr>
        <w:widowControl w:val="0"/>
        <w:spacing w:after="160"/>
        <w:ind w:firstLine="567"/>
        <w:jc w:val="both"/>
        <w:rPr>
          <w:rFonts w:ascii="GHEA Grapalat" w:hAnsi="GHEA Grapalat"/>
          <w:i/>
        </w:rPr>
      </w:pPr>
    </w:p>
    <w:p w14:paraId="42D68BD1" w14:textId="77777777" w:rsidR="00017BEE" w:rsidRDefault="00017BEE" w:rsidP="00B46D58">
      <w:pPr>
        <w:widowControl w:val="0"/>
        <w:spacing w:after="160"/>
        <w:ind w:firstLine="567"/>
        <w:jc w:val="both"/>
        <w:rPr>
          <w:rFonts w:ascii="GHEA Grapalat" w:hAnsi="GHEA Grapalat"/>
          <w:i/>
        </w:rPr>
      </w:pPr>
    </w:p>
    <w:p w14:paraId="1A0C3103" w14:textId="77777777" w:rsidR="00017BEE" w:rsidRDefault="00017BEE" w:rsidP="00B46D58">
      <w:pPr>
        <w:widowControl w:val="0"/>
        <w:spacing w:after="160"/>
        <w:ind w:firstLine="567"/>
        <w:jc w:val="both"/>
        <w:rPr>
          <w:rFonts w:ascii="GHEA Grapalat" w:hAnsi="GHEA Grapalat"/>
          <w:i/>
        </w:rPr>
      </w:pPr>
    </w:p>
    <w:p w14:paraId="6566B22F" w14:textId="77777777" w:rsidR="00017BEE" w:rsidRDefault="00017BEE" w:rsidP="00B46D58">
      <w:pPr>
        <w:widowControl w:val="0"/>
        <w:spacing w:after="160"/>
        <w:ind w:firstLine="567"/>
        <w:jc w:val="both"/>
        <w:rPr>
          <w:rFonts w:ascii="GHEA Grapalat" w:hAnsi="GHEA Grapalat"/>
          <w:i/>
        </w:rPr>
      </w:pPr>
    </w:p>
    <w:p w14:paraId="3AA20EA9" w14:textId="60C0F43D"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619476D"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42D61F3A"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B78CD03" w14:textId="77777777" w:rsidR="0049374F" w:rsidRPr="00D3436F" w:rsidRDefault="0049374F" w:rsidP="00B46D58">
      <w:pPr>
        <w:widowControl w:val="0"/>
        <w:spacing w:after="160"/>
        <w:ind w:firstLine="567"/>
        <w:jc w:val="both"/>
        <w:rPr>
          <w:rFonts w:ascii="GHEA Grapalat" w:hAnsi="GHEA Grapalat"/>
          <w:i/>
          <w:lang w:val="hy-AM"/>
        </w:rPr>
      </w:pPr>
    </w:p>
    <w:p w14:paraId="545DB6DE"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2A3D4721"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w:t>
      </w:r>
      <w:proofErr w:type="spellStart"/>
      <w:r w:rsidRPr="009044F1">
        <w:rPr>
          <w:rFonts w:ascii="GHEA Grapalat" w:hAnsi="GHEA Grapalat"/>
          <w:i/>
        </w:rPr>
        <w:t>Armeps</w:t>
      </w:r>
      <w:proofErr w:type="spellEnd"/>
      <w:r w:rsidRPr="009044F1">
        <w:rPr>
          <w:rFonts w:ascii="GHEA Grapalat" w:hAnsi="GHEA Grapalat"/>
          <w:i/>
        </w:rPr>
        <w:t xml:space="preserve">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BDE86B9"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72E3107D" w14:textId="77777777"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w:t>
      </w:r>
      <w:proofErr w:type="spellStart"/>
      <w:r w:rsidR="00233B5F">
        <w:rPr>
          <w:rFonts w:ascii="GHEA Grapalat" w:hAnsi="GHEA Grapalat"/>
          <w:i/>
        </w:rPr>
        <w:t>Мелик-Адамяна</w:t>
      </w:r>
      <w:proofErr w:type="spellEnd"/>
      <w:r w:rsidR="00233B5F">
        <w:rPr>
          <w:rFonts w:ascii="GHEA Grapalat" w:hAnsi="GHEA Grapalat"/>
          <w:i/>
        </w:rPr>
        <w:t xml:space="preserve"> 1 (телефон: (+37411) </w:t>
      </w:r>
      <w:r w:rsidR="00482083" w:rsidRPr="00DB4A0A">
        <w:rPr>
          <w:rFonts w:ascii="GHEA Grapalat" w:hAnsi="GHEA Grapalat"/>
          <w:i/>
          <w:sz w:val="22"/>
          <w:szCs w:val="22"/>
          <w:lang w:val="af-ZA"/>
        </w:rPr>
        <w:t>800-600  (111)</w:t>
      </w:r>
      <w:r w:rsidR="00233B5F">
        <w:rPr>
          <w:rFonts w:ascii="GHEA Grapalat" w:hAnsi="GHEA Grapalat"/>
          <w:i/>
        </w:rPr>
        <w:t>):</w:t>
      </w:r>
    </w:p>
    <w:p w14:paraId="0BFC8ED7" w14:textId="77777777"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7300724B" w14:textId="77777777" w:rsidR="00984BDB" w:rsidRPr="009044F1" w:rsidDel="00977C3F" w:rsidRDefault="00984BDB" w:rsidP="00B46D58">
      <w:pPr>
        <w:widowControl w:val="0"/>
        <w:spacing w:after="160"/>
        <w:ind w:firstLine="567"/>
        <w:jc w:val="both"/>
        <w:rPr>
          <w:del w:id="0" w:author="Inesa Kocharyan" w:date="2025-03-19T19:44:00Z"/>
          <w:rFonts w:ascii="GHEA Grapalat" w:hAnsi="GHEA Grapalat"/>
          <w:i/>
        </w:rPr>
      </w:pPr>
    </w:p>
    <w:p w14:paraId="732D9D2E"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7F3EA51"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37101F7" w14:textId="77777777" w:rsidR="00160AE4" w:rsidRPr="009044F1" w:rsidRDefault="00160AE4" w:rsidP="00B46D58">
      <w:pPr>
        <w:widowControl w:val="0"/>
        <w:spacing w:after="160"/>
        <w:ind w:firstLine="567"/>
        <w:jc w:val="center"/>
        <w:rPr>
          <w:rFonts w:ascii="GHEA Grapalat" w:hAnsi="GHEA Grapalat"/>
          <w:i/>
        </w:rPr>
      </w:pPr>
    </w:p>
    <w:p w14:paraId="5A969F3A" w14:textId="36C9F98C" w:rsidR="00160AE4" w:rsidRPr="003A1EBB" w:rsidRDefault="00017BEE" w:rsidP="00B46D58">
      <w:pPr>
        <w:widowControl w:val="0"/>
        <w:spacing w:after="160"/>
        <w:ind w:firstLine="567"/>
        <w:jc w:val="center"/>
        <w:rPr>
          <w:rFonts w:ascii="GHEA Grapalat" w:hAnsi="GHEA Grapalat"/>
        </w:rPr>
      </w:pPr>
      <w:r>
        <w:rPr>
          <w:rFonts w:ascii="GHEA Grapalat" w:hAnsi="GHEA Grapalat"/>
          <w:b/>
        </w:rPr>
        <w:t>У</w:t>
      </w:r>
      <w:r w:rsidRPr="00BE764B">
        <w:rPr>
          <w:rFonts w:ascii="GHEA Grapalat" w:hAnsi="GHEA Grapalat"/>
          <w:b/>
        </w:rPr>
        <w:t xml:space="preserve">СЛУГ ТЕХНИЧЕСКОГО НАДЗОРА РАБОТ </w:t>
      </w:r>
      <w:r w:rsidRPr="002E069D">
        <w:rPr>
          <w:rFonts w:ascii="GHEA Grapalat" w:hAnsi="GHEA Grapalat"/>
          <w:b/>
        </w:rPr>
        <w:t>ДЛЯ НУЖД</w:t>
      </w:r>
      <w:r w:rsidRPr="00BE764B">
        <w:rPr>
          <w:rFonts w:ascii="GHEA Grapalat" w:hAnsi="GHEA Grapalat"/>
          <w:b/>
        </w:rPr>
        <w:t xml:space="preserve"> МУНИЦИПАЛИТЕТА АНИ</w:t>
      </w:r>
    </w:p>
    <w:p w14:paraId="5F675A7F" w14:textId="4B53BCCC"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859D3">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B079F98" w14:textId="77777777" w:rsidR="00C67E80" w:rsidRPr="009044F1" w:rsidRDefault="00C67E80" w:rsidP="00B46D58">
      <w:pPr>
        <w:widowControl w:val="0"/>
        <w:spacing w:after="160"/>
        <w:jc w:val="center"/>
        <w:rPr>
          <w:rFonts w:ascii="GHEA Grapalat" w:hAnsi="GHEA Grapalat" w:cs="Sylfaen"/>
          <w:b/>
        </w:rPr>
      </w:pPr>
    </w:p>
    <w:p w14:paraId="0E823B7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52F6B37" w14:textId="77777777" w:rsidR="002E069D" w:rsidRPr="008842CE" w:rsidRDefault="002E069D" w:rsidP="00B46D58">
      <w:pPr>
        <w:widowControl w:val="0"/>
        <w:spacing w:after="160"/>
        <w:jc w:val="center"/>
        <w:rPr>
          <w:rFonts w:ascii="GHEA Grapalat" w:hAnsi="GHEA Grapalat"/>
        </w:rPr>
      </w:pPr>
    </w:p>
    <w:p w14:paraId="7730FEE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DB019FF"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C52251">
        <w:rPr>
          <w:rFonts w:ascii="GHEA Grapalat" w:hAnsi="GHEA Grapalat"/>
        </w:rPr>
        <w:t>,</w:t>
      </w:r>
      <w:r w:rsidR="00543BAE">
        <w:rPr>
          <w:rFonts w:ascii="GHEA Grapalat" w:hAnsi="GHEA Grapalat"/>
        </w:rPr>
        <w:t xml:space="preserve"> </w:t>
      </w:r>
      <w:r w:rsidR="00553098" w:rsidRPr="008C1FF8">
        <w:rPr>
          <w:rFonts w:ascii="GHEA Grapalat" w:hAnsi="GHEA Grapalat"/>
        </w:rPr>
        <w:t xml:space="preserve">квалификационные критерии и </w:t>
      </w:r>
      <w:r w:rsidR="00543BAE">
        <w:rPr>
          <w:rFonts w:ascii="GHEA Grapalat" w:hAnsi="GHEA Grapalat"/>
        </w:rPr>
        <w:t>порядок их оценки</w:t>
      </w: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7E20E1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643B35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E43FDC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542822D"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388B425"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E73A0F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BE66D7">
        <w:rPr>
          <w:rFonts w:ascii="GHEA Grapalat" w:hAnsi="GHEA Grapalat"/>
        </w:rPr>
        <w:t xml:space="preserve">Обеспечение </w:t>
      </w:r>
      <w:r w:rsidR="00543BAE">
        <w:rPr>
          <w:rFonts w:ascii="GHEA Grapalat" w:hAnsi="GHEA Grapalat"/>
        </w:rPr>
        <w:t>договора</w:t>
      </w:r>
      <w:r w:rsidRPr="009044F1">
        <w:rPr>
          <w:rFonts w:ascii="GHEA Grapalat" w:hAnsi="GHEA Grapalat"/>
        </w:rPr>
        <w:t xml:space="preserve"> </w:t>
      </w:r>
    </w:p>
    <w:p w14:paraId="24F3266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F15353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BA7DCEC" w14:textId="77777777" w:rsidR="00520F57" w:rsidRDefault="00520F57" w:rsidP="00B46D58">
      <w:pPr>
        <w:widowControl w:val="0"/>
        <w:spacing w:after="160"/>
        <w:jc w:val="center"/>
        <w:rPr>
          <w:rFonts w:ascii="GHEA Grapalat" w:hAnsi="GHEA Grapalat"/>
          <w:b/>
        </w:rPr>
      </w:pPr>
    </w:p>
    <w:p w14:paraId="41D2FDF6" w14:textId="77777777" w:rsidR="00520F57" w:rsidRDefault="00520F57" w:rsidP="00B46D58">
      <w:pPr>
        <w:widowControl w:val="0"/>
        <w:spacing w:after="160"/>
        <w:jc w:val="center"/>
        <w:rPr>
          <w:rFonts w:ascii="GHEA Grapalat" w:hAnsi="GHEA Grapalat"/>
          <w:b/>
        </w:rPr>
      </w:pPr>
    </w:p>
    <w:p w14:paraId="566590F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1785D2F" w14:textId="77777777" w:rsidR="008842CE" w:rsidRPr="00374F4A" w:rsidRDefault="008842CE" w:rsidP="00B46D58">
      <w:pPr>
        <w:widowControl w:val="0"/>
        <w:spacing w:after="160"/>
        <w:jc w:val="center"/>
        <w:rPr>
          <w:rFonts w:ascii="GHEA Grapalat" w:hAnsi="GHEA Grapalat"/>
          <w:b/>
        </w:rPr>
      </w:pPr>
    </w:p>
    <w:p w14:paraId="519B7FAF" w14:textId="2618FA50"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859D3">
        <w:rPr>
          <w:rFonts w:ascii="GHEA Grapalat" w:hAnsi="GHEA Grapalat"/>
          <w:b/>
        </w:rPr>
        <w:t>ЗАПРОС КОТИРОВОК</w:t>
      </w:r>
    </w:p>
    <w:p w14:paraId="557E2B79" w14:textId="77777777" w:rsidR="00520F57" w:rsidRPr="008842CE" w:rsidRDefault="00520F57" w:rsidP="00B46D58">
      <w:pPr>
        <w:widowControl w:val="0"/>
        <w:spacing w:after="160"/>
        <w:jc w:val="center"/>
        <w:rPr>
          <w:rFonts w:ascii="GHEA Grapalat" w:hAnsi="GHEA Grapalat"/>
          <w:b/>
        </w:rPr>
      </w:pPr>
    </w:p>
    <w:p w14:paraId="6456A50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B072410"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BFF5E12"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EC88D83" w14:textId="77777777" w:rsidR="00E17B7F" w:rsidRDefault="00E17B7F">
      <w:pPr>
        <w:rPr>
          <w:rFonts w:ascii="GHEA Grapalat" w:hAnsi="GHEA Grapalat"/>
          <w:spacing w:val="-6"/>
        </w:rPr>
      </w:pPr>
      <w:r>
        <w:rPr>
          <w:rFonts w:ascii="GHEA Grapalat" w:hAnsi="GHEA Grapalat"/>
          <w:spacing w:val="-6"/>
        </w:rPr>
        <w:br w:type="page"/>
      </w:r>
    </w:p>
    <w:p w14:paraId="4EE9C48A" w14:textId="2F4577D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D37D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7D0650">
        <w:rPr>
          <w:rFonts w:ascii="GHEA Grapalat" w:hAnsi="GHEA Grapalat"/>
          <w:spacing w:val="-6"/>
        </w:rPr>
        <w:t>SHMANH-GHTsDzB-25/5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925B5D3" w14:textId="6C4B9AFC"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7D0650">
        <w:rPr>
          <w:rFonts w:ascii="GHEA Grapalat" w:hAnsi="GHEA Grapalat"/>
        </w:rPr>
        <w:t xml:space="preserve">муниципалитетом </w:t>
      </w:r>
      <w:proofErr w:type="spellStart"/>
      <w:r w:rsidR="007D0650">
        <w:rPr>
          <w:rFonts w:ascii="GHEA Grapalat" w:hAnsi="GHEA Grapalat"/>
        </w:rPr>
        <w:t>Ани,ШМ</w:t>
      </w:r>
      <w:proofErr w:type="spellEnd"/>
      <w:r w:rsidR="007D0650">
        <w:rPr>
          <w:rFonts w:ascii="GHEA Grapalat" w:hAnsi="GHEA Grapalat"/>
        </w:rPr>
        <w:t>,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BD5BB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9750D59"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A8DBED6"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DEF7B9" w14:textId="55EB675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D0650" w:rsidRPr="00D56AF2">
        <w:rPr>
          <w:rFonts w:ascii="GHEA Grapalat" w:hAnsi="GHEA Grapalat"/>
          <w:u w:val="single"/>
        </w:rPr>
        <w:t>ani.hamaynqapetaran.91@mail.ru</w:t>
      </w:r>
      <w:r w:rsidR="007D0650" w:rsidRPr="009044F1">
        <w:rPr>
          <w:rFonts w:ascii="GHEA Grapalat" w:hAnsi="GHEA Grapalat"/>
          <w:sz w:val="24"/>
          <w:szCs w:val="24"/>
        </w:rPr>
        <w:t>.</w:t>
      </w:r>
    </w:p>
    <w:p w14:paraId="06D26833"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50F426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1850C23" w14:textId="3E1DE656"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4735E" w:rsidRPr="00E4735E">
        <w:rPr>
          <w:rFonts w:ascii="GHEA Grapalat" w:hAnsi="GHEA Grapalat"/>
          <w:i w:val="0"/>
          <w:sz w:val="24"/>
          <w:szCs w:val="24"/>
        </w:rPr>
        <w:t>Услуги технического надзора</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proofErr w:type="spellStart"/>
      <w:r w:rsidR="00E4735E">
        <w:rPr>
          <w:rFonts w:ascii="GHEA Grapalat" w:hAnsi="GHEA Grapalat"/>
          <w:i w:val="0"/>
          <w:sz w:val="24"/>
          <w:szCs w:val="24"/>
        </w:rPr>
        <w:t>муниципалитата</w:t>
      </w:r>
      <w:proofErr w:type="spellEnd"/>
      <w:r w:rsidR="00E4735E">
        <w:rPr>
          <w:rFonts w:ascii="GHEA Grapalat" w:hAnsi="GHEA Grapalat"/>
          <w:i w:val="0"/>
          <w:sz w:val="24"/>
          <w:szCs w:val="24"/>
        </w:rPr>
        <w:t xml:space="preserve"> </w:t>
      </w:r>
      <w:proofErr w:type="spellStart"/>
      <w:r w:rsidR="00E4735E">
        <w:rPr>
          <w:rFonts w:ascii="GHEA Grapalat" w:hAnsi="GHEA Grapalat"/>
          <w:i w:val="0"/>
          <w:sz w:val="24"/>
          <w:szCs w:val="24"/>
        </w:rPr>
        <w:t>Ани,ШМ</w:t>
      </w:r>
      <w:proofErr w:type="spellEnd"/>
      <w:r w:rsidR="00E4735E">
        <w:rPr>
          <w:rFonts w:ascii="GHEA Grapalat" w:hAnsi="GHEA Grapalat"/>
          <w:i w:val="0"/>
          <w:sz w:val="24"/>
          <w:szCs w:val="24"/>
        </w:rPr>
        <w:t>, РА</w:t>
      </w:r>
      <w:r w:rsidRPr="009044F1">
        <w:rPr>
          <w:rFonts w:ascii="GHEA Grapalat" w:hAnsi="GHEA Grapalat"/>
          <w:i w:val="0"/>
          <w:sz w:val="24"/>
          <w:szCs w:val="24"/>
        </w:rPr>
        <w:t>, которые сгруппированы в лоты "</w:t>
      </w:r>
      <w:r w:rsidR="00E4735E">
        <w:rPr>
          <w:rFonts w:ascii="GHEA Grapalat" w:hAnsi="GHEA Grapalat"/>
          <w:i w:val="0"/>
          <w:sz w:val="24"/>
          <w:szCs w:val="24"/>
        </w:rPr>
        <w:t>4 /четыре/</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1D4C5D53" w14:textId="77777777" w:rsidTr="001A6383">
        <w:trPr>
          <w:trHeight w:val="736"/>
          <w:jc w:val="center"/>
        </w:trPr>
        <w:tc>
          <w:tcPr>
            <w:tcW w:w="2917" w:type="dxa"/>
            <w:gridSpan w:val="2"/>
            <w:vAlign w:val="center"/>
          </w:tcPr>
          <w:p w14:paraId="282F789A" w14:textId="77777777" w:rsidR="001A6383" w:rsidRPr="001A6383" w:rsidRDefault="001A6383" w:rsidP="00B46D58">
            <w:pPr>
              <w:pStyle w:val="BodyTextIndent2"/>
              <w:widowControl w:val="0"/>
              <w:spacing w:after="120" w:line="240" w:lineRule="auto"/>
              <w:ind w:firstLine="0"/>
              <w:jc w:val="center"/>
              <w:rPr>
                <w:rFonts w:ascii="GHEA Grapalat" w:hAnsi="GHEA Grapalat"/>
                <w:b/>
                <w:i/>
              </w:rPr>
            </w:pPr>
          </w:p>
          <w:p w14:paraId="40327646" w14:textId="77777777"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6AF03C76" w14:textId="77777777"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2BB3A962" w14:textId="77777777" w:rsidTr="001A6383">
        <w:trPr>
          <w:jc w:val="center"/>
          <w:ins w:id="1" w:author="Vardan" w:date="2022-05-29T21:53:00Z"/>
        </w:trPr>
        <w:tc>
          <w:tcPr>
            <w:tcW w:w="1035" w:type="dxa"/>
            <w:vAlign w:val="center"/>
          </w:tcPr>
          <w:p w14:paraId="15A506B5" w14:textId="77777777"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76FF0127" w14:textId="77777777" w:rsidR="001A6383" w:rsidRPr="001A6383" w:rsidRDefault="001A6383" w:rsidP="00B46D58">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2FDC263C" w14:textId="77777777"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E4735E" w:rsidRPr="009044F1" w14:paraId="2EED2E39" w14:textId="77777777" w:rsidTr="001A6383">
        <w:trPr>
          <w:jc w:val="center"/>
        </w:trPr>
        <w:tc>
          <w:tcPr>
            <w:tcW w:w="1035" w:type="dxa"/>
            <w:vAlign w:val="center"/>
          </w:tcPr>
          <w:p w14:paraId="2675E96C" w14:textId="77777777"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14889F64" w14:textId="57CA225B"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5711C">
              <w:rPr>
                <w:rFonts w:ascii="GHEA Grapalat" w:hAnsi="GHEA Grapalat" w:cs="Sylfaen"/>
                <w:lang w:val="hy-AM"/>
              </w:rPr>
              <w:t>2658492</w:t>
            </w:r>
          </w:p>
        </w:tc>
        <w:tc>
          <w:tcPr>
            <w:tcW w:w="6317" w:type="dxa"/>
            <w:vAlign w:val="center"/>
          </w:tcPr>
          <w:p w14:paraId="585779EC" w14:textId="61246520" w:rsidR="00E4735E" w:rsidRPr="00377856" w:rsidRDefault="00377856" w:rsidP="00E4735E">
            <w:pPr>
              <w:pStyle w:val="BodyTextIndent2"/>
              <w:widowControl w:val="0"/>
              <w:spacing w:after="120" w:line="240" w:lineRule="auto"/>
              <w:ind w:firstLine="0"/>
              <w:rPr>
                <w:rFonts w:ascii="GHEA Grapalat" w:hAnsi="GHEA Grapalat" w:cs="Sylfaen"/>
                <w:lang w:val="hy-AM"/>
              </w:rPr>
            </w:pPr>
            <w:r w:rsidRPr="00377856">
              <w:rPr>
                <w:rFonts w:ascii="GHEA Grapalat" w:hAnsi="GHEA Grapalat" w:cs="Sylfaen"/>
                <w:lang w:val="hy-AM"/>
              </w:rPr>
              <w:t>Услуги по техническому надзору за строительными работами по капитальному ремонту дороги, ведущей в поселок Сарнахпюр, общины Ани, Ширакской области, РА, км 0+000--км 1+200</w:t>
            </w:r>
          </w:p>
        </w:tc>
      </w:tr>
      <w:tr w:rsidR="00E4735E" w:rsidRPr="009044F1" w14:paraId="129759D5" w14:textId="77777777" w:rsidTr="001A6383">
        <w:trPr>
          <w:jc w:val="center"/>
        </w:trPr>
        <w:tc>
          <w:tcPr>
            <w:tcW w:w="1035" w:type="dxa"/>
            <w:vAlign w:val="center"/>
          </w:tcPr>
          <w:p w14:paraId="5C13123A" w14:textId="77777777"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882" w:type="dxa"/>
            <w:vAlign w:val="center"/>
          </w:tcPr>
          <w:p w14:paraId="62AF2CE2" w14:textId="6578D0D1"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5711C">
              <w:rPr>
                <w:rFonts w:ascii="GHEA Grapalat" w:hAnsi="GHEA Grapalat" w:cs="Sylfaen"/>
                <w:lang w:val="hy-AM"/>
              </w:rPr>
              <w:t>1839063</w:t>
            </w:r>
          </w:p>
        </w:tc>
        <w:tc>
          <w:tcPr>
            <w:tcW w:w="6317" w:type="dxa"/>
            <w:vAlign w:val="center"/>
          </w:tcPr>
          <w:p w14:paraId="7559D6EE" w14:textId="2EEFE241" w:rsidR="00E4735E" w:rsidRPr="009044F1" w:rsidRDefault="00377856" w:rsidP="00E4735E">
            <w:pPr>
              <w:pStyle w:val="BodyTextIndent2"/>
              <w:widowControl w:val="0"/>
              <w:spacing w:after="120" w:line="240" w:lineRule="auto"/>
              <w:ind w:firstLine="0"/>
              <w:rPr>
                <w:rFonts w:ascii="GHEA Grapalat" w:hAnsi="GHEA Grapalat"/>
                <w:sz w:val="24"/>
                <w:szCs w:val="24"/>
              </w:rPr>
            </w:pPr>
            <w:r w:rsidRPr="00377856">
              <w:rPr>
                <w:rFonts w:ascii="GHEA Grapalat" w:hAnsi="GHEA Grapalat"/>
                <w:sz w:val="24"/>
                <w:szCs w:val="24"/>
              </w:rPr>
              <w:t xml:space="preserve">Услуги по техническому надзору за строительными работами по капитальному ремонту внутренней жилой улицы поселка </w:t>
            </w:r>
            <w:proofErr w:type="spellStart"/>
            <w:r w:rsidRPr="00377856">
              <w:rPr>
                <w:rFonts w:ascii="GHEA Grapalat" w:hAnsi="GHEA Grapalat"/>
                <w:sz w:val="24"/>
                <w:szCs w:val="24"/>
              </w:rPr>
              <w:t>Сарнахпюр</w:t>
            </w:r>
            <w:proofErr w:type="spellEnd"/>
            <w:r w:rsidRPr="00377856">
              <w:rPr>
                <w:rFonts w:ascii="GHEA Grapalat" w:hAnsi="GHEA Grapalat"/>
                <w:sz w:val="24"/>
                <w:szCs w:val="24"/>
              </w:rPr>
              <w:t xml:space="preserve"> общины Ани Ширакской области Республики Армения</w:t>
            </w:r>
          </w:p>
        </w:tc>
      </w:tr>
      <w:tr w:rsidR="00E4735E" w:rsidRPr="009044F1" w14:paraId="7632E4A0" w14:textId="77777777" w:rsidTr="001A6383">
        <w:trPr>
          <w:jc w:val="center"/>
        </w:trPr>
        <w:tc>
          <w:tcPr>
            <w:tcW w:w="1035" w:type="dxa"/>
            <w:vAlign w:val="center"/>
          </w:tcPr>
          <w:p w14:paraId="535DED1C" w14:textId="4D9517D4"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882" w:type="dxa"/>
            <w:vAlign w:val="center"/>
          </w:tcPr>
          <w:p w14:paraId="555E35DE" w14:textId="37CE4ACA"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5711C">
              <w:rPr>
                <w:rFonts w:ascii="GHEA Grapalat" w:hAnsi="GHEA Grapalat" w:cs="Sylfaen"/>
                <w:lang w:val="hy-AM"/>
              </w:rPr>
              <w:t>3843044</w:t>
            </w:r>
          </w:p>
        </w:tc>
        <w:tc>
          <w:tcPr>
            <w:tcW w:w="6317" w:type="dxa"/>
            <w:vAlign w:val="center"/>
          </w:tcPr>
          <w:p w14:paraId="1A4578AA" w14:textId="4DE1CF72" w:rsidR="00E4735E" w:rsidRPr="009044F1" w:rsidRDefault="00377856" w:rsidP="00E4735E">
            <w:pPr>
              <w:pStyle w:val="BodyTextIndent2"/>
              <w:widowControl w:val="0"/>
              <w:spacing w:after="120" w:line="240" w:lineRule="auto"/>
              <w:ind w:firstLine="0"/>
              <w:rPr>
                <w:rFonts w:ascii="GHEA Grapalat" w:hAnsi="GHEA Grapalat"/>
                <w:sz w:val="24"/>
                <w:szCs w:val="24"/>
              </w:rPr>
            </w:pPr>
            <w:r w:rsidRPr="00377856">
              <w:rPr>
                <w:rFonts w:ascii="GHEA Grapalat" w:hAnsi="GHEA Grapalat"/>
                <w:sz w:val="24"/>
                <w:szCs w:val="24"/>
              </w:rPr>
              <w:t xml:space="preserve">Услуги технического надзора за строительными работами по асфальтированию 1-й и 2-й улиц, входящих в село </w:t>
            </w:r>
            <w:proofErr w:type="spellStart"/>
            <w:r w:rsidRPr="00377856">
              <w:rPr>
                <w:rFonts w:ascii="GHEA Grapalat" w:hAnsi="GHEA Grapalat"/>
                <w:sz w:val="24"/>
                <w:szCs w:val="24"/>
              </w:rPr>
              <w:t>Ланджик</w:t>
            </w:r>
            <w:proofErr w:type="spellEnd"/>
            <w:r w:rsidRPr="00377856">
              <w:rPr>
                <w:rFonts w:ascii="GHEA Grapalat" w:hAnsi="GHEA Grapalat"/>
                <w:sz w:val="24"/>
                <w:szCs w:val="24"/>
              </w:rPr>
              <w:t xml:space="preserve"> общины Ани Ширакской области Республики Армения</w:t>
            </w:r>
          </w:p>
        </w:tc>
      </w:tr>
      <w:tr w:rsidR="00E4735E" w:rsidRPr="009044F1" w14:paraId="79B77F4A" w14:textId="77777777" w:rsidTr="001A6383">
        <w:trPr>
          <w:jc w:val="center"/>
        </w:trPr>
        <w:tc>
          <w:tcPr>
            <w:tcW w:w="1035" w:type="dxa"/>
            <w:vAlign w:val="center"/>
          </w:tcPr>
          <w:p w14:paraId="72C61D15" w14:textId="6BC00BE9"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882" w:type="dxa"/>
            <w:vAlign w:val="center"/>
          </w:tcPr>
          <w:p w14:paraId="355691FC" w14:textId="0C43FBAB" w:rsidR="00E4735E" w:rsidRPr="009044F1" w:rsidRDefault="00E4735E" w:rsidP="00E4735E">
            <w:pPr>
              <w:pStyle w:val="BodyTextIndent2"/>
              <w:widowControl w:val="0"/>
              <w:spacing w:after="120" w:line="240" w:lineRule="auto"/>
              <w:ind w:firstLine="0"/>
              <w:jc w:val="center"/>
              <w:rPr>
                <w:rFonts w:ascii="GHEA Grapalat" w:hAnsi="GHEA Grapalat"/>
                <w:sz w:val="24"/>
                <w:szCs w:val="24"/>
              </w:rPr>
            </w:pPr>
            <w:r w:rsidRPr="0095711C">
              <w:rPr>
                <w:rFonts w:ascii="GHEA Grapalat" w:hAnsi="GHEA Grapalat" w:cs="Sylfaen"/>
                <w:lang w:val="hy-AM"/>
              </w:rPr>
              <w:t>1839548</w:t>
            </w:r>
          </w:p>
        </w:tc>
        <w:tc>
          <w:tcPr>
            <w:tcW w:w="6317" w:type="dxa"/>
            <w:vAlign w:val="center"/>
          </w:tcPr>
          <w:p w14:paraId="552B5061" w14:textId="63FB9790" w:rsidR="00E4735E" w:rsidRPr="009044F1" w:rsidRDefault="00377856" w:rsidP="00E4735E">
            <w:pPr>
              <w:pStyle w:val="BodyTextIndent2"/>
              <w:widowControl w:val="0"/>
              <w:spacing w:after="120" w:line="240" w:lineRule="auto"/>
              <w:ind w:firstLine="0"/>
              <w:rPr>
                <w:rFonts w:ascii="GHEA Grapalat" w:hAnsi="GHEA Grapalat"/>
                <w:sz w:val="24"/>
                <w:szCs w:val="24"/>
              </w:rPr>
            </w:pPr>
            <w:r w:rsidRPr="00377856">
              <w:rPr>
                <w:rFonts w:ascii="GHEA Grapalat" w:hAnsi="GHEA Grapalat"/>
                <w:sz w:val="24"/>
                <w:szCs w:val="24"/>
              </w:rPr>
              <w:t xml:space="preserve">Услуги по техническому надзору за строительными работами по реконструкции внутренней жилой улицы села </w:t>
            </w:r>
            <w:proofErr w:type="spellStart"/>
            <w:r w:rsidRPr="00377856">
              <w:rPr>
                <w:rFonts w:ascii="GHEA Grapalat" w:hAnsi="GHEA Grapalat"/>
                <w:sz w:val="24"/>
                <w:szCs w:val="24"/>
              </w:rPr>
              <w:t>Дзитанков</w:t>
            </w:r>
            <w:proofErr w:type="spellEnd"/>
            <w:r w:rsidRPr="00377856">
              <w:rPr>
                <w:rFonts w:ascii="GHEA Grapalat" w:hAnsi="GHEA Grapalat"/>
                <w:sz w:val="24"/>
                <w:szCs w:val="24"/>
              </w:rPr>
              <w:t xml:space="preserve"> общины Ани Ширакской области Республики Армения</w:t>
            </w:r>
          </w:p>
        </w:tc>
      </w:tr>
    </w:tbl>
    <w:p w14:paraId="1979CA49"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0E988B22"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D1E5F23"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13475A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491E9B3"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5CBF38B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 xml:space="preserve">в отношении которых  административный акт, устанавливающий ответственность за </w:t>
      </w:r>
      <w:proofErr w:type="spellStart"/>
      <w:r w:rsidR="008B6D0D">
        <w:rPr>
          <w:rFonts w:ascii="GHEA Grapalat" w:hAnsi="GHEA Grapalat"/>
        </w:rPr>
        <w:t>антиконкурентное</w:t>
      </w:r>
      <w:proofErr w:type="spellEnd"/>
      <w:r w:rsidR="008B6D0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8B6D0D">
        <w:rPr>
          <w:rFonts w:ascii="GHEA Grapalat" w:hAnsi="GHEA Grapalat"/>
        </w:rPr>
        <w:t>необжалуемым</w:t>
      </w:r>
      <w:proofErr w:type="spellEnd"/>
      <w:r w:rsidR="008B6D0D">
        <w:rPr>
          <w:rFonts w:ascii="GHEA Grapalat" w:hAnsi="GHEA Grapalat"/>
        </w:rPr>
        <w:t>, а в случае обжалования оставлен без изменений</w:t>
      </w:r>
      <w:r w:rsidRPr="009044F1">
        <w:rPr>
          <w:rFonts w:ascii="GHEA Grapalat" w:hAnsi="GHEA Grapalat"/>
        </w:rPr>
        <w:t>;</w:t>
      </w:r>
    </w:p>
    <w:p w14:paraId="2EEEAEC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5B3BEEB"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AC6A4B" w:rsidRPr="00AC6A4B">
        <w:rPr>
          <w:rFonts w:ascii="GHEA Grapalat" w:hAnsi="GHEA Grapalat"/>
        </w:rPr>
        <w:t>;</w:t>
      </w:r>
    </w:p>
    <w:p w14:paraId="2BB000CF" w14:textId="77777777" w:rsidR="00AC6A4B" w:rsidRPr="00AC6A4B" w:rsidRDefault="00AC6A4B" w:rsidP="00B46D58">
      <w:pPr>
        <w:widowControl w:val="0"/>
        <w:tabs>
          <w:tab w:val="left" w:pos="1134"/>
        </w:tabs>
        <w:spacing w:after="160"/>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1A1BCAF6"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745F6F7"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2203308"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78527073"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DB0F4F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B2BE69" w14:textId="77777777" w:rsidR="002E220F" w:rsidRDefault="00BA3554" w:rsidP="002E220F">
      <w:pPr>
        <w:widowControl w:val="0"/>
        <w:tabs>
          <w:tab w:val="left" w:pos="1134"/>
        </w:tabs>
        <w:ind w:firstLine="567"/>
        <w:jc w:val="both"/>
        <w:rPr>
          <w:ins w:id="5"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C6A4B" w:rsidRPr="000B29DC">
        <w:rPr>
          <w:rFonts w:ascii="GHEA Grapalat" w:hAnsi="GHEA Grapalat"/>
        </w:rPr>
        <w:t xml:space="preserve">Включение участника в </w:t>
      </w:r>
      <w:r w:rsidR="00AC6A4B">
        <w:rPr>
          <w:rFonts w:ascii="GHEA Grapalat" w:hAnsi="GHEA Grapalat"/>
        </w:rPr>
        <w:t>списки</w:t>
      </w:r>
      <w:r w:rsidR="00AC6A4B" w:rsidRPr="000B29DC">
        <w:rPr>
          <w:rFonts w:ascii="GHEA Grapalat" w:hAnsi="GHEA Grapalat"/>
        </w:rPr>
        <w:t>, предусмотренны</w:t>
      </w:r>
      <w:r w:rsidR="00AC6A4B">
        <w:rPr>
          <w:rFonts w:ascii="GHEA Grapalat" w:hAnsi="GHEA Grapalat"/>
        </w:rPr>
        <w:t>е</w:t>
      </w:r>
      <w:r w:rsidR="00AC6A4B" w:rsidRPr="000B29DC">
        <w:rPr>
          <w:rFonts w:ascii="GHEA Grapalat" w:hAnsi="GHEA Grapalat"/>
        </w:rPr>
        <w:t xml:space="preserve"> пунктом 6 части 1 статьи 6 Закона</w:t>
      </w:r>
      <w:r w:rsidR="00AC6A4B">
        <w:rPr>
          <w:rFonts w:ascii="GHEA Grapalat" w:hAnsi="GHEA Grapalat"/>
        </w:rPr>
        <w:t xml:space="preserve">, а также </w:t>
      </w:r>
      <w:r w:rsidR="00AC6A4B" w:rsidRPr="000F78B8">
        <w:rPr>
          <w:rFonts w:ascii="GHEA Grapalat" w:hAnsi="GHEA Grapalat"/>
        </w:rPr>
        <w:t xml:space="preserve">подпунктом 2 пункта 2 </w:t>
      </w:r>
      <w:r w:rsidR="00AC6A4B">
        <w:rPr>
          <w:rFonts w:ascii="GHEA Grapalat" w:hAnsi="GHEA Grapalat"/>
        </w:rPr>
        <w:t>постановления Правительства РА N</w:t>
      </w:r>
      <w:r w:rsidR="00AC6A4B">
        <w:rPr>
          <w:rFonts w:ascii="GHEA Grapalat" w:hAnsi="GHEA Grapalat"/>
          <w:lang w:val="hy-AM"/>
        </w:rPr>
        <w:t>817-</w:t>
      </w:r>
      <w:r w:rsidR="00AC6A4B">
        <w:rPr>
          <w:rFonts w:ascii="GHEA Grapalat" w:hAnsi="GHEA Grapalat"/>
        </w:rPr>
        <w:t xml:space="preserve">А от </w:t>
      </w:r>
      <w:r w:rsidR="00AC6A4B">
        <w:rPr>
          <w:rFonts w:ascii="GHEA Grapalat" w:hAnsi="GHEA Grapalat"/>
          <w:lang w:val="hy-AM"/>
        </w:rPr>
        <w:t>20.06.2025</w:t>
      </w:r>
      <w:r w:rsidR="00AC6A4B">
        <w:rPr>
          <w:rFonts w:ascii="GHEA Grapalat" w:hAnsi="GHEA Grapalat"/>
        </w:rPr>
        <w:t>г</w:t>
      </w:r>
      <w:r w:rsidR="00AC6A4B"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C6A4B">
        <w:rPr>
          <w:rFonts w:ascii="GHEA Grapalat" w:hAnsi="GHEA Grapalat"/>
        </w:rPr>
        <w:t>.</w:t>
      </w:r>
    </w:p>
    <w:p w14:paraId="5C3FA6B2" w14:textId="77777777" w:rsidR="00FA0212" w:rsidRDefault="00FA0212" w:rsidP="00B46D58">
      <w:pPr>
        <w:widowControl w:val="0"/>
        <w:tabs>
          <w:tab w:val="left" w:pos="1134"/>
        </w:tabs>
        <w:spacing w:after="160"/>
        <w:ind w:firstLine="567"/>
        <w:jc w:val="both"/>
        <w:rPr>
          <w:rFonts w:ascii="GHEA Grapalat" w:hAnsi="GHEA Grapalat"/>
          <w:lang w:val="hy-AM"/>
        </w:rPr>
      </w:pPr>
    </w:p>
    <w:p w14:paraId="10EAF1BA"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048381A"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D9CF48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95D593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33CCE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74959F0"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540C551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28DB1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269369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95F9B1E"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53CE8F16"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65419E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371B33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F6179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AF3829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E60EC3" w14:textId="77777777" w:rsidR="004D28ED" w:rsidRDefault="00D5674E" w:rsidP="006A1FFF">
      <w:pPr>
        <w:widowControl w:val="0"/>
        <w:tabs>
          <w:tab w:val="left" w:pos="1134"/>
        </w:tabs>
        <w:spacing w:after="160"/>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6D106E3" w14:textId="1D8902A8"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607AAF">
        <w:rPr>
          <w:rFonts w:ascii="GHEA Grapalat" w:hAnsi="GHEA Grapalat"/>
          <w:lang w:val="hy-AM"/>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2C020736"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64DB66CD"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2)</w:t>
      </w:r>
      <w:r w:rsidRPr="003A1EBB">
        <w:rPr>
          <w:rFonts w:ascii="GHEA Grapalat" w:hAnsi="GHEA Grapalat"/>
        </w:rPr>
        <w:tab/>
      </w:r>
      <w:r w:rsidRPr="009044F1">
        <w:rPr>
          <w:rFonts w:ascii="GHEA Grapalat" w:hAnsi="GHEA Grapalat"/>
        </w:rPr>
        <w:t>технические средства,</w:t>
      </w:r>
    </w:p>
    <w:p w14:paraId="5003AB8D"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3)</w:t>
      </w:r>
      <w:r w:rsidRPr="003A1EBB">
        <w:rPr>
          <w:rFonts w:ascii="GHEA Grapalat" w:hAnsi="GHEA Grapalat"/>
        </w:rPr>
        <w:tab/>
      </w:r>
      <w:r w:rsidRPr="009044F1">
        <w:rPr>
          <w:rFonts w:ascii="GHEA Grapalat" w:hAnsi="GHEA Grapalat"/>
        </w:rPr>
        <w:t>финансовые средства,</w:t>
      </w:r>
    </w:p>
    <w:p w14:paraId="37D91B56" w14:textId="77777777" w:rsidR="003D08B6" w:rsidRDefault="003D08B6" w:rsidP="003D08B6">
      <w:pPr>
        <w:widowControl w:val="0"/>
        <w:tabs>
          <w:tab w:val="left" w:pos="1134"/>
        </w:tabs>
        <w:spacing w:after="160" w:line="360" w:lineRule="auto"/>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1EFA874A" w14:textId="3A4CF9DA"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0F180AA8" w14:textId="65A10C96" w:rsidR="006E0207" w:rsidRDefault="006E0207" w:rsidP="006E0207">
      <w:pPr>
        <w:ind w:firstLine="540"/>
        <w:jc w:val="both"/>
        <w:rPr>
          <w:rFonts w:ascii="GHEA Grapalat" w:hAnsi="GHEA Grapalat"/>
          <w:sz w:val="18"/>
          <w:szCs w:val="18"/>
          <w:lang w:val="hy-AM"/>
        </w:rPr>
      </w:pPr>
      <w:r>
        <w:rPr>
          <w:rFonts w:ascii="GHEA Grapalat" w:hAnsi="GHEA Grapalat"/>
          <w:color w:val="FF0000"/>
          <w:sz w:val="20"/>
          <w:szCs w:val="20"/>
          <w:lang w:val="hy-AM"/>
        </w:rPr>
        <w:t xml:space="preserve">1. </w:t>
      </w:r>
      <w:proofErr w:type="spellStart"/>
      <w:r w:rsidRPr="006E0207">
        <w:rPr>
          <w:rFonts w:ascii="GHEA Grapalat" w:hAnsi="GHEA Grapalat" w:cs="Sylfaen"/>
          <w:color w:val="FF0000"/>
          <w:sz w:val="20"/>
          <w:lang w:val="es-ES"/>
        </w:rPr>
        <w:t>Пакет</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документов</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указанный</w:t>
      </w:r>
      <w:proofErr w:type="spellEnd"/>
      <w:r w:rsidRPr="006E0207">
        <w:rPr>
          <w:rFonts w:ascii="GHEA Grapalat" w:hAnsi="GHEA Grapalat" w:cs="Sylfaen"/>
          <w:color w:val="FF0000"/>
          <w:sz w:val="20"/>
          <w:lang w:val="es-ES"/>
        </w:rPr>
        <w:t xml:space="preserve"> в </w:t>
      </w:r>
      <w:proofErr w:type="spellStart"/>
      <w:r w:rsidRPr="006E0207">
        <w:rPr>
          <w:rFonts w:ascii="GHEA Grapalat" w:hAnsi="GHEA Grapalat" w:cs="Sylfaen"/>
          <w:color w:val="FF0000"/>
          <w:sz w:val="20"/>
          <w:lang w:val="es-ES"/>
        </w:rPr>
        <w:t>Приложении</w:t>
      </w:r>
      <w:proofErr w:type="spellEnd"/>
      <w:r w:rsidRPr="006E0207">
        <w:rPr>
          <w:rFonts w:ascii="GHEA Grapalat" w:hAnsi="GHEA Grapalat" w:cs="Sylfaen"/>
          <w:color w:val="FF0000"/>
          <w:sz w:val="20"/>
          <w:lang w:val="es-ES"/>
        </w:rPr>
        <w:t xml:space="preserve"> № 1 </w:t>
      </w:r>
      <w:proofErr w:type="spellStart"/>
      <w:r w:rsidRPr="006E0207">
        <w:rPr>
          <w:rFonts w:ascii="GHEA Grapalat" w:hAnsi="GHEA Grapalat" w:cs="Sylfaen"/>
          <w:color w:val="FF0000"/>
          <w:sz w:val="20"/>
          <w:lang w:val="es-ES"/>
        </w:rPr>
        <w:t>Постановления</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Правительства</w:t>
      </w:r>
      <w:proofErr w:type="spellEnd"/>
      <w:r w:rsidRPr="006E0207">
        <w:rPr>
          <w:rFonts w:ascii="GHEA Grapalat" w:hAnsi="GHEA Grapalat" w:cs="Sylfaen"/>
          <w:color w:val="FF0000"/>
          <w:sz w:val="20"/>
          <w:lang w:val="es-ES"/>
        </w:rPr>
        <w:t xml:space="preserve"> РА № 2106-Н </w:t>
      </w:r>
      <w:proofErr w:type="spellStart"/>
      <w:r w:rsidRPr="006E0207">
        <w:rPr>
          <w:rFonts w:ascii="GHEA Grapalat" w:hAnsi="GHEA Grapalat" w:cs="Sylfaen"/>
          <w:color w:val="FF0000"/>
          <w:sz w:val="20"/>
          <w:lang w:val="es-ES"/>
        </w:rPr>
        <w:t>от</w:t>
      </w:r>
      <w:proofErr w:type="spellEnd"/>
      <w:r w:rsidRPr="006E0207">
        <w:rPr>
          <w:rFonts w:ascii="GHEA Grapalat" w:hAnsi="GHEA Grapalat" w:cs="Sylfaen"/>
          <w:color w:val="FF0000"/>
          <w:sz w:val="20"/>
          <w:lang w:val="es-ES"/>
        </w:rPr>
        <w:t xml:space="preserve"> 30 </w:t>
      </w:r>
      <w:proofErr w:type="spellStart"/>
      <w:r w:rsidRPr="006E0207">
        <w:rPr>
          <w:rFonts w:ascii="GHEA Grapalat" w:hAnsi="GHEA Grapalat" w:cs="Sylfaen"/>
          <w:color w:val="FF0000"/>
          <w:sz w:val="20"/>
          <w:lang w:val="es-ES"/>
        </w:rPr>
        <w:t>ноября</w:t>
      </w:r>
      <w:proofErr w:type="spellEnd"/>
      <w:r w:rsidRPr="006E0207">
        <w:rPr>
          <w:rFonts w:ascii="GHEA Grapalat" w:hAnsi="GHEA Grapalat" w:cs="Sylfaen"/>
          <w:color w:val="FF0000"/>
          <w:sz w:val="20"/>
          <w:lang w:val="es-ES"/>
        </w:rPr>
        <w:t xml:space="preserve"> 2023 </w:t>
      </w:r>
      <w:proofErr w:type="spellStart"/>
      <w:r w:rsidRPr="006E0207">
        <w:rPr>
          <w:rFonts w:ascii="GHEA Grapalat" w:hAnsi="GHEA Grapalat" w:cs="Sylfaen"/>
          <w:color w:val="FF0000"/>
          <w:sz w:val="20"/>
          <w:lang w:val="es-ES"/>
        </w:rPr>
        <w:t>года</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Об</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утверждении</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Порядка</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лицензирования</w:t>
      </w:r>
      <w:proofErr w:type="spellEnd"/>
      <w:r w:rsidRPr="006E0207">
        <w:rPr>
          <w:rFonts w:ascii="GHEA Grapalat" w:hAnsi="GHEA Grapalat" w:cs="Sylfaen"/>
          <w:color w:val="FF0000"/>
          <w:sz w:val="20"/>
          <w:lang w:val="es-ES"/>
        </w:rPr>
        <w:t xml:space="preserve"> и </w:t>
      </w:r>
      <w:proofErr w:type="spellStart"/>
      <w:r w:rsidRPr="006E0207">
        <w:rPr>
          <w:rFonts w:ascii="GHEA Grapalat" w:hAnsi="GHEA Grapalat" w:cs="Sylfaen"/>
          <w:color w:val="FF0000"/>
          <w:sz w:val="20"/>
          <w:lang w:val="es-ES"/>
        </w:rPr>
        <w:t>квалификации</w:t>
      </w:r>
      <w:proofErr w:type="spellEnd"/>
      <w:r w:rsidRPr="006E0207">
        <w:rPr>
          <w:rFonts w:ascii="GHEA Grapalat" w:hAnsi="GHEA Grapalat" w:cs="Sylfaen"/>
          <w:color w:val="FF0000"/>
          <w:sz w:val="20"/>
          <w:lang w:val="es-ES"/>
        </w:rPr>
        <w:t xml:space="preserve"> в </w:t>
      </w:r>
      <w:proofErr w:type="spellStart"/>
      <w:r w:rsidRPr="006E0207">
        <w:rPr>
          <w:rFonts w:ascii="GHEA Grapalat" w:hAnsi="GHEA Grapalat" w:cs="Sylfaen"/>
          <w:color w:val="FF0000"/>
          <w:sz w:val="20"/>
          <w:lang w:val="es-ES"/>
        </w:rPr>
        <w:t>сфере</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градостроительства</w:t>
      </w:r>
      <w:proofErr w:type="spellEnd"/>
      <w:r w:rsidRPr="006E0207">
        <w:rPr>
          <w:rFonts w:ascii="GHEA Grapalat" w:hAnsi="GHEA Grapalat" w:cs="Sylfaen"/>
          <w:color w:val="FF0000"/>
          <w:sz w:val="20"/>
          <w:lang w:val="es-ES"/>
        </w:rPr>
        <w:t xml:space="preserve">», и </w:t>
      </w:r>
      <w:proofErr w:type="spellStart"/>
      <w:r w:rsidRPr="006E0207">
        <w:rPr>
          <w:rFonts w:ascii="GHEA Grapalat" w:hAnsi="GHEA Grapalat" w:cs="Sylfaen"/>
          <w:color w:val="FF0000"/>
          <w:sz w:val="20"/>
          <w:lang w:val="es-ES"/>
        </w:rPr>
        <w:t>на</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протяжении</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всего</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периода</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оказания</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услуг</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должен</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иметь</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пакет</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документов</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указанный</w:t>
      </w:r>
      <w:proofErr w:type="spellEnd"/>
      <w:r w:rsidRPr="006E0207">
        <w:rPr>
          <w:rFonts w:ascii="GHEA Grapalat" w:hAnsi="GHEA Grapalat" w:cs="Sylfaen"/>
          <w:color w:val="FF0000"/>
          <w:sz w:val="20"/>
          <w:lang w:val="es-ES"/>
        </w:rPr>
        <w:t xml:space="preserve"> в </w:t>
      </w:r>
      <w:proofErr w:type="spellStart"/>
      <w:r w:rsidRPr="006E0207">
        <w:rPr>
          <w:rFonts w:ascii="GHEA Grapalat" w:hAnsi="GHEA Grapalat" w:cs="Sylfaen"/>
          <w:color w:val="FF0000"/>
          <w:sz w:val="20"/>
          <w:lang w:val="es-ES"/>
        </w:rPr>
        <w:t>вышеуказанном</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постановлении</w:t>
      </w:r>
      <w:proofErr w:type="spellEnd"/>
      <w:r w:rsidRPr="006E0207">
        <w:rPr>
          <w:rFonts w:ascii="GHEA Grapalat" w:hAnsi="GHEA Grapalat" w:cs="Sylfaen"/>
          <w:color w:val="FF0000"/>
          <w:sz w:val="20"/>
          <w:lang w:val="es-ES"/>
        </w:rPr>
        <w:t xml:space="preserve">, в </w:t>
      </w:r>
      <w:proofErr w:type="spellStart"/>
      <w:r w:rsidRPr="006E0207">
        <w:rPr>
          <w:rFonts w:ascii="GHEA Grapalat" w:hAnsi="GHEA Grapalat" w:cs="Sylfaen"/>
          <w:color w:val="FF0000"/>
          <w:sz w:val="20"/>
          <w:lang w:val="es-ES"/>
        </w:rPr>
        <w:t>соответствии</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со</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следующей</w:t>
      </w:r>
      <w:proofErr w:type="spellEnd"/>
      <w:r w:rsidRPr="006E0207">
        <w:rPr>
          <w:rFonts w:ascii="GHEA Grapalat" w:hAnsi="GHEA Grapalat" w:cs="Sylfaen"/>
          <w:color w:val="FF0000"/>
          <w:sz w:val="20"/>
          <w:lang w:val="es-ES"/>
        </w:rPr>
        <w:t xml:space="preserve"> </w:t>
      </w:r>
      <w:proofErr w:type="spellStart"/>
      <w:r w:rsidRPr="006E0207">
        <w:rPr>
          <w:rFonts w:ascii="GHEA Grapalat" w:hAnsi="GHEA Grapalat" w:cs="Sylfaen"/>
          <w:color w:val="FF0000"/>
          <w:sz w:val="20"/>
          <w:lang w:val="es-ES"/>
        </w:rPr>
        <w:t>таблицей</w:t>
      </w:r>
      <w:proofErr w:type="spellEnd"/>
      <w:r>
        <w:rPr>
          <w:rFonts w:ascii="GHEA Grapalat" w:hAnsi="GHEA Grapalat" w:cs="Sylfaen"/>
          <w:color w:val="FF0000"/>
          <w:sz w:val="20"/>
          <w:lang w:val="es-ES"/>
        </w:rPr>
        <w:t>:</w:t>
      </w:r>
    </w:p>
    <w:p w14:paraId="285D88E1" w14:textId="77777777" w:rsidR="006E0207" w:rsidRDefault="006E0207" w:rsidP="006E0207">
      <w:pPr>
        <w:ind w:firstLine="540"/>
        <w:jc w:val="both"/>
        <w:rPr>
          <w:rFonts w:ascii="GHEA Grapalat" w:hAnsi="GHEA Grapalat"/>
          <w:color w:val="FF0000"/>
          <w:sz w:val="20"/>
          <w:szCs w:val="20"/>
          <w:lang w:val="hy-AM"/>
        </w:rPr>
      </w:pPr>
    </w:p>
    <w:tbl>
      <w:tblPr>
        <w:tblStyle w:val="TableGrid"/>
        <w:tblW w:w="10485" w:type="dxa"/>
        <w:tblInd w:w="-702" w:type="dxa"/>
        <w:tblLook w:val="04A0" w:firstRow="1" w:lastRow="0" w:firstColumn="1" w:lastColumn="0" w:noHBand="0" w:noVBand="1"/>
      </w:tblPr>
      <w:tblGrid>
        <w:gridCol w:w="4957"/>
        <w:gridCol w:w="5528"/>
      </w:tblGrid>
      <w:tr w:rsidR="006E0207" w14:paraId="6F72F95F" w14:textId="77777777" w:rsidTr="006E0207">
        <w:tc>
          <w:tcPr>
            <w:tcW w:w="4957" w:type="dxa"/>
            <w:tcBorders>
              <w:top w:val="single" w:sz="4" w:space="0" w:color="auto"/>
              <w:left w:val="single" w:sz="4" w:space="0" w:color="auto"/>
              <w:bottom w:val="single" w:sz="4" w:space="0" w:color="auto"/>
              <w:right w:val="single" w:sz="4" w:space="0" w:color="auto"/>
            </w:tcBorders>
          </w:tcPr>
          <w:p w14:paraId="2758DBE8" w14:textId="1A6A5F4C" w:rsidR="006E0207" w:rsidRDefault="006E0207" w:rsidP="00BE0E8D">
            <w:pPr>
              <w:jc w:val="both"/>
              <w:rPr>
                <w:rFonts w:ascii="GHEA Grapalat" w:hAnsi="GHEA Grapalat"/>
                <w:sz w:val="20"/>
                <w:szCs w:val="22"/>
                <w:lang w:val="hy-AM"/>
              </w:rPr>
            </w:pPr>
            <w:r w:rsidRPr="006E0207">
              <w:rPr>
                <w:rFonts w:ascii="GHEA Grapalat" w:hAnsi="GHEA Grapalat"/>
                <w:sz w:val="20"/>
                <w:szCs w:val="22"/>
                <w:lang w:val="hy-AM"/>
              </w:rPr>
              <w:t>Вид деятельности, подлежащий лицензированию</w:t>
            </w:r>
          </w:p>
        </w:tc>
        <w:tc>
          <w:tcPr>
            <w:tcW w:w="5528" w:type="dxa"/>
            <w:tcBorders>
              <w:top w:val="single" w:sz="4" w:space="0" w:color="auto"/>
              <w:left w:val="single" w:sz="4" w:space="0" w:color="auto"/>
              <w:bottom w:val="single" w:sz="4" w:space="0" w:color="auto"/>
              <w:right w:val="single" w:sz="4" w:space="0" w:color="auto"/>
            </w:tcBorders>
          </w:tcPr>
          <w:p w14:paraId="16F927A7" w14:textId="2FDA09C1" w:rsidR="006E0207" w:rsidRDefault="006E0207" w:rsidP="00BE0E8D">
            <w:pPr>
              <w:jc w:val="both"/>
              <w:rPr>
                <w:rFonts w:ascii="GHEA Grapalat" w:hAnsi="GHEA Grapalat"/>
                <w:sz w:val="20"/>
                <w:szCs w:val="22"/>
                <w:lang w:val="hy-AM"/>
              </w:rPr>
            </w:pPr>
            <w:r w:rsidRPr="006E0207">
              <w:rPr>
                <w:rFonts w:ascii="GHEA Grapalat" w:hAnsi="GHEA Grapalat"/>
                <w:sz w:val="20"/>
                <w:szCs w:val="22"/>
                <w:lang w:val="hy-AM"/>
              </w:rPr>
              <w:t>технический контроль качества строительства</w:t>
            </w:r>
          </w:p>
        </w:tc>
      </w:tr>
      <w:tr w:rsidR="006E0207" w14:paraId="5A6C3412" w14:textId="77777777" w:rsidTr="00802873">
        <w:tc>
          <w:tcPr>
            <w:tcW w:w="4957" w:type="dxa"/>
            <w:tcBorders>
              <w:top w:val="single" w:sz="4" w:space="0" w:color="auto"/>
              <w:left w:val="single" w:sz="4" w:space="0" w:color="auto"/>
              <w:bottom w:val="single" w:sz="4" w:space="0" w:color="auto"/>
              <w:right w:val="single" w:sz="4" w:space="0" w:color="auto"/>
            </w:tcBorders>
          </w:tcPr>
          <w:p w14:paraId="28D5AB32" w14:textId="155800F5" w:rsidR="006E0207" w:rsidRDefault="00802873" w:rsidP="00BE0E8D">
            <w:pPr>
              <w:jc w:val="both"/>
              <w:rPr>
                <w:rFonts w:ascii="GHEA Grapalat" w:hAnsi="GHEA Grapalat"/>
                <w:sz w:val="20"/>
                <w:szCs w:val="22"/>
                <w:lang w:val="hy-AM"/>
              </w:rPr>
            </w:pPr>
            <w:r w:rsidRPr="00802873">
              <w:rPr>
                <w:rFonts w:ascii="GHEA Grapalat" w:hAnsi="GHEA Grapalat"/>
                <w:sz w:val="20"/>
                <w:szCs w:val="22"/>
                <w:lang w:val="hy-AM"/>
              </w:rPr>
              <w:t>Класс лицензии и тип сертификации</w:t>
            </w:r>
          </w:p>
        </w:tc>
        <w:tc>
          <w:tcPr>
            <w:tcW w:w="5528" w:type="dxa"/>
            <w:tcBorders>
              <w:top w:val="single" w:sz="4" w:space="0" w:color="auto"/>
              <w:left w:val="single" w:sz="4" w:space="0" w:color="auto"/>
              <w:bottom w:val="single" w:sz="4" w:space="0" w:color="auto"/>
              <w:right w:val="single" w:sz="4" w:space="0" w:color="auto"/>
            </w:tcBorders>
            <w:hideMark/>
          </w:tcPr>
          <w:p w14:paraId="28157668" w14:textId="46A3EC81" w:rsidR="006E0207" w:rsidRPr="00802873" w:rsidRDefault="006E0207" w:rsidP="00BE0E8D">
            <w:pPr>
              <w:jc w:val="both"/>
              <w:rPr>
                <w:rFonts w:ascii="GHEA Grapalat" w:hAnsi="GHEA Grapalat"/>
                <w:sz w:val="20"/>
                <w:szCs w:val="22"/>
              </w:rPr>
            </w:pPr>
            <w:r>
              <w:rPr>
                <w:rFonts w:ascii="GHEA Grapalat" w:hAnsi="GHEA Grapalat"/>
                <w:sz w:val="20"/>
                <w:szCs w:val="22"/>
                <w:lang w:val="hy-AM"/>
              </w:rPr>
              <w:t>1-</w:t>
            </w:r>
            <w:proofErr w:type="spellStart"/>
            <w:r w:rsidR="00802873">
              <w:rPr>
                <w:rFonts w:ascii="GHEA Grapalat" w:hAnsi="GHEA Grapalat"/>
                <w:sz w:val="20"/>
                <w:szCs w:val="22"/>
              </w:rPr>
              <w:t>ий</w:t>
            </w:r>
            <w:proofErr w:type="spellEnd"/>
            <w:r>
              <w:rPr>
                <w:rFonts w:ascii="GHEA Grapalat" w:hAnsi="GHEA Grapalat"/>
                <w:sz w:val="20"/>
                <w:szCs w:val="22"/>
                <w:lang w:val="hy-AM"/>
              </w:rPr>
              <w:t xml:space="preserve"> </w:t>
            </w:r>
            <w:r w:rsidR="00802873">
              <w:rPr>
                <w:rFonts w:ascii="GHEA Grapalat" w:hAnsi="GHEA Grapalat"/>
                <w:sz w:val="20"/>
                <w:szCs w:val="22"/>
              </w:rPr>
              <w:t>или</w:t>
            </w:r>
            <w:r>
              <w:rPr>
                <w:rFonts w:ascii="GHEA Grapalat" w:hAnsi="GHEA Grapalat"/>
                <w:sz w:val="20"/>
                <w:szCs w:val="22"/>
                <w:lang w:val="hy-AM"/>
              </w:rPr>
              <w:t xml:space="preserve"> 2-</w:t>
            </w:r>
            <w:r w:rsidR="00802873">
              <w:rPr>
                <w:rFonts w:ascii="GHEA Grapalat" w:hAnsi="GHEA Grapalat"/>
                <w:sz w:val="20"/>
                <w:szCs w:val="22"/>
              </w:rPr>
              <w:t>ой</w:t>
            </w:r>
          </w:p>
        </w:tc>
      </w:tr>
      <w:tr w:rsidR="006E0207" w14:paraId="40552290" w14:textId="77777777" w:rsidTr="006E0207">
        <w:tc>
          <w:tcPr>
            <w:tcW w:w="4957" w:type="dxa"/>
            <w:tcBorders>
              <w:top w:val="single" w:sz="4" w:space="0" w:color="auto"/>
              <w:left w:val="single" w:sz="4" w:space="0" w:color="auto"/>
              <w:bottom w:val="single" w:sz="4" w:space="0" w:color="auto"/>
              <w:right w:val="single" w:sz="4" w:space="0" w:color="auto"/>
            </w:tcBorders>
            <w:hideMark/>
          </w:tcPr>
          <w:p w14:paraId="04166A8A" w14:textId="41657263" w:rsidR="006E0207" w:rsidRDefault="00557293" w:rsidP="00BE0E8D">
            <w:pPr>
              <w:jc w:val="both"/>
              <w:rPr>
                <w:rFonts w:ascii="GHEA Grapalat" w:hAnsi="GHEA Grapalat"/>
                <w:sz w:val="20"/>
                <w:szCs w:val="22"/>
                <w:lang w:val="hy-AM"/>
              </w:rPr>
            </w:pPr>
            <w:r w:rsidRPr="00557293">
              <w:rPr>
                <w:rFonts w:ascii="GHEA Grapalat" w:hAnsi="GHEA Grapalat"/>
                <w:sz w:val="20"/>
                <w:szCs w:val="22"/>
                <w:lang w:val="hy-AM"/>
              </w:rPr>
              <w:t>Лицензионный код</w:t>
            </w:r>
          </w:p>
        </w:tc>
        <w:tc>
          <w:tcPr>
            <w:tcW w:w="5528" w:type="dxa"/>
            <w:tcBorders>
              <w:top w:val="single" w:sz="4" w:space="0" w:color="auto"/>
              <w:left w:val="single" w:sz="4" w:space="0" w:color="auto"/>
              <w:bottom w:val="single" w:sz="4" w:space="0" w:color="auto"/>
              <w:right w:val="single" w:sz="4" w:space="0" w:color="auto"/>
            </w:tcBorders>
            <w:hideMark/>
          </w:tcPr>
          <w:p w14:paraId="6B01D4FF" w14:textId="77777777" w:rsidR="006E0207" w:rsidRDefault="006E0207" w:rsidP="00BE0E8D">
            <w:pPr>
              <w:jc w:val="both"/>
              <w:rPr>
                <w:rFonts w:ascii="GHEA Grapalat" w:hAnsi="GHEA Grapalat"/>
                <w:sz w:val="20"/>
                <w:szCs w:val="22"/>
                <w:lang w:val="hy-AM"/>
              </w:rPr>
            </w:pPr>
            <w:r>
              <w:rPr>
                <w:rFonts w:ascii="GHEA Grapalat" w:hAnsi="GHEA Grapalat"/>
                <w:sz w:val="20"/>
                <w:szCs w:val="22"/>
                <w:lang w:val="hy-AM"/>
              </w:rPr>
              <w:t>04</w:t>
            </w:r>
          </w:p>
        </w:tc>
      </w:tr>
      <w:tr w:rsidR="006E0207" w:rsidRPr="006A1C94" w14:paraId="02B541FF" w14:textId="77777777" w:rsidTr="00557293">
        <w:tc>
          <w:tcPr>
            <w:tcW w:w="4957" w:type="dxa"/>
            <w:tcBorders>
              <w:top w:val="single" w:sz="4" w:space="0" w:color="auto"/>
              <w:left w:val="single" w:sz="4" w:space="0" w:color="auto"/>
              <w:bottom w:val="single" w:sz="4" w:space="0" w:color="auto"/>
              <w:right w:val="single" w:sz="4" w:space="0" w:color="auto"/>
            </w:tcBorders>
          </w:tcPr>
          <w:p w14:paraId="1D1BC5C2" w14:textId="3917B6AB" w:rsidR="006E0207" w:rsidRDefault="00557293" w:rsidP="00BE0E8D">
            <w:pPr>
              <w:jc w:val="both"/>
              <w:rPr>
                <w:rFonts w:ascii="GHEA Grapalat" w:hAnsi="GHEA Grapalat"/>
                <w:sz w:val="20"/>
                <w:szCs w:val="22"/>
                <w:lang w:val="hy-AM"/>
              </w:rPr>
            </w:pPr>
            <w:r w:rsidRPr="00557293">
              <w:rPr>
                <w:rFonts w:ascii="GHEA Grapalat" w:hAnsi="GHEA Grapalat"/>
                <w:sz w:val="20"/>
                <w:szCs w:val="22"/>
                <w:lang w:val="hy-AM"/>
              </w:rPr>
              <w:t>Тип вкладыша, являющегося неотъемлемой частью лицензии</w:t>
            </w:r>
          </w:p>
        </w:tc>
        <w:tc>
          <w:tcPr>
            <w:tcW w:w="5528" w:type="dxa"/>
            <w:tcBorders>
              <w:top w:val="single" w:sz="4" w:space="0" w:color="auto"/>
              <w:left w:val="single" w:sz="4" w:space="0" w:color="auto"/>
              <w:bottom w:val="single" w:sz="4" w:space="0" w:color="auto"/>
              <w:right w:val="single" w:sz="4" w:space="0" w:color="auto"/>
            </w:tcBorders>
          </w:tcPr>
          <w:p w14:paraId="4D7E55FA" w14:textId="0905F2D6" w:rsidR="006E0207" w:rsidRDefault="00557293" w:rsidP="00BE0E8D">
            <w:pPr>
              <w:jc w:val="both"/>
              <w:rPr>
                <w:rFonts w:ascii="GHEA Grapalat" w:hAnsi="GHEA Grapalat"/>
                <w:sz w:val="20"/>
                <w:szCs w:val="22"/>
                <w:lang w:val="hy-AM"/>
              </w:rPr>
            </w:pPr>
            <w:r w:rsidRPr="00557293">
              <w:rPr>
                <w:rFonts w:ascii="GHEA Grapalat" w:hAnsi="GHEA Grapalat"/>
                <w:sz w:val="20"/>
                <w:szCs w:val="22"/>
                <w:lang w:val="hy-AM"/>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6E0207" w14:paraId="1BCA9F1C" w14:textId="77777777" w:rsidTr="00557293">
        <w:tc>
          <w:tcPr>
            <w:tcW w:w="4957" w:type="dxa"/>
            <w:tcBorders>
              <w:top w:val="single" w:sz="4" w:space="0" w:color="auto"/>
              <w:left w:val="single" w:sz="4" w:space="0" w:color="auto"/>
              <w:bottom w:val="single" w:sz="4" w:space="0" w:color="auto"/>
              <w:right w:val="single" w:sz="4" w:space="0" w:color="auto"/>
            </w:tcBorders>
          </w:tcPr>
          <w:p w14:paraId="7EB195DF" w14:textId="1F24C002" w:rsidR="006E0207" w:rsidRDefault="00557293" w:rsidP="00BE0E8D">
            <w:pPr>
              <w:jc w:val="both"/>
              <w:rPr>
                <w:rFonts w:ascii="GHEA Grapalat" w:hAnsi="GHEA Grapalat"/>
                <w:sz w:val="20"/>
                <w:szCs w:val="22"/>
                <w:lang w:val="hy-AM"/>
              </w:rPr>
            </w:pPr>
            <w:r w:rsidRPr="00557293">
              <w:rPr>
                <w:rFonts w:ascii="GHEA Grapalat" w:hAnsi="GHEA Grapalat"/>
                <w:sz w:val="20"/>
                <w:szCs w:val="22"/>
                <w:lang w:val="hy-AM"/>
              </w:rPr>
              <w:t>Для вкладки</w:t>
            </w:r>
          </w:p>
        </w:tc>
        <w:tc>
          <w:tcPr>
            <w:tcW w:w="5528" w:type="dxa"/>
            <w:tcBorders>
              <w:top w:val="single" w:sz="4" w:space="0" w:color="auto"/>
              <w:left w:val="single" w:sz="4" w:space="0" w:color="auto"/>
              <w:bottom w:val="single" w:sz="4" w:space="0" w:color="auto"/>
              <w:right w:val="single" w:sz="4" w:space="0" w:color="auto"/>
            </w:tcBorders>
            <w:hideMark/>
          </w:tcPr>
          <w:p w14:paraId="7DCF7BBB" w14:textId="77777777" w:rsidR="006E0207" w:rsidRDefault="006E0207" w:rsidP="00BE0E8D">
            <w:pPr>
              <w:jc w:val="both"/>
              <w:rPr>
                <w:rFonts w:ascii="GHEA Grapalat" w:hAnsi="GHEA Grapalat"/>
                <w:sz w:val="20"/>
                <w:szCs w:val="22"/>
                <w:lang w:val="hy-AM"/>
              </w:rPr>
            </w:pPr>
            <w:r>
              <w:rPr>
                <w:rFonts w:ascii="GHEA Grapalat" w:hAnsi="GHEA Grapalat"/>
                <w:sz w:val="20"/>
                <w:szCs w:val="22"/>
                <w:lang w:val="hy-AM"/>
              </w:rPr>
              <w:t>09</w:t>
            </w:r>
          </w:p>
        </w:tc>
      </w:tr>
    </w:tbl>
    <w:p w14:paraId="4746B77C" w14:textId="77777777" w:rsidR="006E0207" w:rsidRDefault="006E0207" w:rsidP="006E0207">
      <w:pPr>
        <w:ind w:firstLine="540"/>
        <w:jc w:val="both"/>
        <w:rPr>
          <w:rFonts w:ascii="GHEA Grapalat" w:hAnsi="GHEA Grapalat"/>
          <w:sz w:val="20"/>
          <w:szCs w:val="20"/>
          <w:lang w:val="hy-AM"/>
        </w:rPr>
      </w:pPr>
    </w:p>
    <w:p w14:paraId="3471DC2A" w14:textId="0A7DE2CD" w:rsidR="006E0207" w:rsidRPr="006E0207" w:rsidRDefault="00557293" w:rsidP="003D08B6">
      <w:pPr>
        <w:widowControl w:val="0"/>
        <w:tabs>
          <w:tab w:val="left" w:pos="1134"/>
        </w:tabs>
        <w:spacing w:after="160" w:line="360" w:lineRule="auto"/>
        <w:ind w:firstLine="567"/>
        <w:jc w:val="both"/>
        <w:rPr>
          <w:rFonts w:ascii="GHEA Grapalat" w:hAnsi="GHEA Grapalat"/>
          <w:lang w:val="hy-AM"/>
        </w:rPr>
      </w:pPr>
      <w:r w:rsidRPr="00557293">
        <w:rPr>
          <w:rFonts w:ascii="GHEA Grapalat" w:hAnsi="GHEA Grapalat"/>
          <w:lang w:val="hy-AM"/>
        </w:rPr>
        <w:t>Действие лицензии на оказание услуг по техническому надзору не может быть приостановлено, а срок ее действия не должен быть меньше срока, установленного для выполнения работ.</w:t>
      </w:r>
    </w:p>
    <w:p w14:paraId="0C24DB95" w14:textId="1D6485E8"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59"/>
        <w:gridCol w:w="3205"/>
        <w:gridCol w:w="2985"/>
        <w:gridCol w:w="2438"/>
      </w:tblGrid>
      <w:tr w:rsidR="003D08B6" w14:paraId="01D4BC6A" w14:textId="77777777" w:rsidTr="00607AAF">
        <w:tc>
          <w:tcPr>
            <w:tcW w:w="659" w:type="dxa"/>
          </w:tcPr>
          <w:p w14:paraId="7D08915B"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05" w:type="dxa"/>
          </w:tcPr>
          <w:p w14:paraId="4CBD5308"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2985" w:type="dxa"/>
          </w:tcPr>
          <w:p w14:paraId="1627473B"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438" w:type="dxa"/>
          </w:tcPr>
          <w:p w14:paraId="7BE4566E"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3BA290A0" w14:textId="77777777" w:rsidTr="00607AAF">
        <w:tc>
          <w:tcPr>
            <w:tcW w:w="659" w:type="dxa"/>
          </w:tcPr>
          <w:p w14:paraId="594CEB20" w14:textId="369900F8" w:rsidR="003D08B6" w:rsidRPr="005171F3" w:rsidRDefault="005171F3" w:rsidP="008C1FF8">
            <w:pPr>
              <w:widowControl w:val="0"/>
              <w:tabs>
                <w:tab w:val="left" w:pos="1134"/>
              </w:tabs>
              <w:spacing w:after="160"/>
              <w:jc w:val="both"/>
              <w:rPr>
                <w:rFonts w:ascii="GHEA Grapalat" w:hAnsi="GHEA Grapalat"/>
                <w:color w:val="000000"/>
                <w:lang w:val="hy-AM"/>
              </w:rPr>
            </w:pPr>
            <w:r>
              <w:rPr>
                <w:rFonts w:ascii="GHEA Grapalat" w:hAnsi="GHEA Grapalat"/>
                <w:color w:val="000000"/>
                <w:lang w:val="hy-AM"/>
              </w:rPr>
              <w:t>1</w:t>
            </w:r>
          </w:p>
        </w:tc>
        <w:tc>
          <w:tcPr>
            <w:tcW w:w="3205" w:type="dxa"/>
          </w:tcPr>
          <w:p w14:paraId="76E50271" w14:textId="27160682" w:rsidR="003D08B6" w:rsidRDefault="005171F3" w:rsidP="008C1FF8">
            <w:pPr>
              <w:widowControl w:val="0"/>
              <w:tabs>
                <w:tab w:val="left" w:pos="1134"/>
              </w:tabs>
              <w:spacing w:after="160"/>
              <w:jc w:val="both"/>
              <w:rPr>
                <w:rFonts w:ascii="GHEA Grapalat" w:hAnsi="GHEA Grapalat"/>
                <w:color w:val="000000"/>
              </w:rPr>
            </w:pPr>
            <w:r w:rsidRPr="005171F3">
              <w:rPr>
                <w:rFonts w:ascii="GHEA Grapalat" w:hAnsi="GHEA Grapalat"/>
                <w:color w:val="000000"/>
              </w:rPr>
              <w:t>Участник должен иметь в течение года подачи заявления и трех предшествующих ему лет надлежащим образом исполненный не менее одного аналогичного договора. б. В подтверждение соответствия требованиям, установленным подпунктом «а» настоящего подпункта, участник представляет вместе с заявлением копии ранее заключенных договоров (контрактов, соглашений).</w:t>
            </w:r>
          </w:p>
        </w:tc>
        <w:tc>
          <w:tcPr>
            <w:tcW w:w="2985" w:type="dxa"/>
          </w:tcPr>
          <w:p w14:paraId="4A9B9566" w14:textId="263CCFBE" w:rsidR="003D08B6" w:rsidRDefault="005171F3" w:rsidP="008C1FF8">
            <w:pPr>
              <w:widowControl w:val="0"/>
              <w:tabs>
                <w:tab w:val="left" w:pos="1134"/>
              </w:tabs>
              <w:spacing w:after="160"/>
              <w:jc w:val="both"/>
              <w:rPr>
                <w:rFonts w:ascii="GHEA Grapalat" w:hAnsi="GHEA Grapalat"/>
                <w:color w:val="000000"/>
              </w:rPr>
            </w:pPr>
            <w:r w:rsidRPr="005171F3">
              <w:rPr>
                <w:rFonts w:ascii="GHEA Grapalat" w:hAnsi="GHEA Grapalat"/>
                <w:color w:val="000000"/>
              </w:rPr>
              <w:t>В подтверждение своего соответствия установленным требованиям участник конкурса представляет вместе с заявкой копии ранее заключенных договоров (контрактов, соглашений), а также документы, подтверждающие принятие результата представленного договора (контрактов, соглашений) /протоколы приема-передачи, акты/.</w:t>
            </w:r>
          </w:p>
        </w:tc>
        <w:tc>
          <w:tcPr>
            <w:tcW w:w="2438" w:type="dxa"/>
          </w:tcPr>
          <w:p w14:paraId="098F2AEB" w14:textId="77777777" w:rsidR="005171F3" w:rsidRPr="005171F3" w:rsidRDefault="005171F3" w:rsidP="005171F3">
            <w:pPr>
              <w:widowControl w:val="0"/>
              <w:tabs>
                <w:tab w:val="left" w:pos="1134"/>
              </w:tabs>
              <w:spacing w:after="160"/>
              <w:jc w:val="both"/>
              <w:rPr>
                <w:rFonts w:ascii="GHEA Grapalat" w:hAnsi="GHEA Grapalat"/>
                <w:color w:val="000000"/>
              </w:rPr>
            </w:pPr>
            <w:r w:rsidRPr="005171F3">
              <w:rPr>
                <w:rFonts w:ascii="GHEA Grapalat" w:hAnsi="GHEA Grapalat"/>
                <w:color w:val="000000"/>
              </w:rPr>
              <w:t>Ранее заключенный договор (договоры) оценивается (оцениваются) как аналогичный (аналогичные), если объем (общий объем) оказанных в его (их) рамках услуг в денежном выражении не меньше ценового предложения, представленного участником в рамках настоящей процедуры. При этом объем услуг, оказанных в рамках хотя бы одного договора, в денежном выражении не должен быть менее пятидесяти процентов ценового предложения, представленного участником в рамках настоящей процедуры.</w:t>
            </w:r>
          </w:p>
          <w:p w14:paraId="4DBF36B5" w14:textId="053163DD" w:rsidR="003D08B6" w:rsidRDefault="005171F3" w:rsidP="005171F3">
            <w:pPr>
              <w:widowControl w:val="0"/>
              <w:tabs>
                <w:tab w:val="left" w:pos="1134"/>
              </w:tabs>
              <w:spacing w:after="160"/>
              <w:jc w:val="both"/>
              <w:rPr>
                <w:rFonts w:ascii="GHEA Grapalat" w:hAnsi="GHEA Grapalat"/>
                <w:color w:val="000000"/>
              </w:rPr>
            </w:pPr>
            <w:r w:rsidRPr="005171F3">
              <w:rPr>
                <w:rFonts w:ascii="GHEA Grapalat" w:hAnsi="GHEA Grapalat"/>
                <w:color w:val="000000"/>
              </w:rPr>
              <w:t xml:space="preserve">Для целей настоящей процедуры ранее заключенные договоры на оказание услуг по техническому контролю качества строительства (техническому контролю качества строительства в сфере </w:t>
            </w:r>
            <w:r w:rsidR="00EA0D19" w:rsidRPr="00557293">
              <w:rPr>
                <w:rFonts w:ascii="GHEA Grapalat" w:hAnsi="GHEA Grapalat"/>
                <w:sz w:val="20"/>
                <w:szCs w:val="22"/>
                <w:lang w:val="hy-AM"/>
              </w:rPr>
              <w:t>транспортные пути</w:t>
            </w:r>
            <w:r w:rsidRPr="005171F3">
              <w:rPr>
                <w:rFonts w:ascii="GHEA Grapalat" w:hAnsi="GHEA Grapalat"/>
                <w:color w:val="000000"/>
              </w:rPr>
              <w:t>, в сфере гидротехнического строительства) считаются аналогичными.</w:t>
            </w:r>
          </w:p>
        </w:tc>
      </w:tr>
    </w:tbl>
    <w:p w14:paraId="454D87BA" w14:textId="77777777" w:rsidR="003D08B6" w:rsidRDefault="003D08B6" w:rsidP="000C124C">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27B23A0E" w14:textId="77777777" w:rsidR="003D08B6" w:rsidRDefault="003D08B6" w:rsidP="003D08B6">
      <w:pPr>
        <w:widowControl w:val="0"/>
        <w:tabs>
          <w:tab w:val="left" w:pos="1134"/>
        </w:tabs>
        <w:spacing w:after="160" w:line="360" w:lineRule="auto"/>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квалификационный критерий "Трудовые ресурсы" устанавливается и оценивается в следующем порядке:</w:t>
      </w:r>
    </w:p>
    <w:p w14:paraId="7B69F03E" w14:textId="77777777" w:rsidR="000E4EA2" w:rsidRDefault="000E4EA2" w:rsidP="000E4EA2">
      <w:pPr>
        <w:widowControl w:val="0"/>
        <w:tabs>
          <w:tab w:val="left" w:pos="1134"/>
        </w:tabs>
        <w:spacing w:after="160"/>
        <w:ind w:firstLine="567"/>
        <w:jc w:val="both"/>
        <w:rPr>
          <w:rFonts w:ascii="GHEA Grapalat" w:hAnsi="GHEA Grapalat"/>
        </w:rPr>
      </w:pPr>
      <w:r w:rsidRPr="009044F1">
        <w:rPr>
          <w:rFonts w:ascii="GHEA Grapalat" w:hAnsi="GHEA Grapalat"/>
        </w:rPr>
        <w:t xml:space="preserve">для исполнения договора требуются следующие </w:t>
      </w:r>
      <w:r w:rsidR="001F364B">
        <w:rPr>
          <w:rFonts w:ascii="GHEA Grapalat" w:hAnsi="GHEA Grapalat"/>
        </w:rPr>
        <w:t>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200"/>
        <w:gridCol w:w="2453"/>
        <w:gridCol w:w="5017"/>
      </w:tblGrid>
      <w:tr w:rsidR="003D08B6" w:rsidRPr="005E1F72" w14:paraId="302EC402" w14:textId="77777777" w:rsidTr="008C1FF8">
        <w:tc>
          <w:tcPr>
            <w:tcW w:w="680" w:type="dxa"/>
            <w:tcBorders>
              <w:top w:val="single" w:sz="4" w:space="0" w:color="auto"/>
              <w:left w:val="single" w:sz="4" w:space="0" w:color="auto"/>
              <w:bottom w:val="single" w:sz="4" w:space="0" w:color="auto"/>
              <w:right w:val="single" w:sz="4" w:space="0" w:color="auto"/>
            </w:tcBorders>
            <w:vAlign w:val="center"/>
          </w:tcPr>
          <w:p w14:paraId="2A326D77" w14:textId="77777777" w:rsidR="003D08B6" w:rsidRPr="00095DBD" w:rsidRDefault="003D08B6" w:rsidP="008C1FF8">
            <w:pPr>
              <w:jc w:val="center"/>
              <w:rPr>
                <w:rFonts w:ascii="GHEA Grapalat" w:hAnsi="GHEA Grapalat"/>
              </w:rPr>
            </w:pPr>
            <w:r w:rsidRPr="00095DBD">
              <w:rPr>
                <w:rFonts w:ascii="GHEA Grapalat" w:hAnsi="GHEA Grapalat"/>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14:paraId="6B9E3A48" w14:textId="77777777" w:rsidR="003D08B6" w:rsidRPr="00095DBD" w:rsidRDefault="003D08B6" w:rsidP="008C1FF8">
            <w:pPr>
              <w:jc w:val="center"/>
              <w:rPr>
                <w:rFonts w:ascii="GHEA Grapalat" w:hAnsi="GHEA Grapalat"/>
              </w:rPr>
            </w:pPr>
            <w:r w:rsidRPr="009044F1">
              <w:rPr>
                <w:rFonts w:ascii="GHEA Grapalat" w:hAnsi="GHEA Grapalat"/>
              </w:rPr>
              <w:t>Специалисты</w:t>
            </w:r>
          </w:p>
        </w:tc>
      </w:tr>
      <w:tr w:rsidR="003D08B6" w:rsidRPr="005E1F72" w14:paraId="47266F5D" w14:textId="77777777" w:rsidTr="008C1FF8">
        <w:tblPrEx>
          <w:tblLook w:val="01E0" w:firstRow="1" w:lastRow="1" w:firstColumn="1" w:lastColumn="1" w:noHBand="0" w:noVBand="0"/>
        </w:tblPrEx>
        <w:tc>
          <w:tcPr>
            <w:tcW w:w="680" w:type="dxa"/>
            <w:vMerge w:val="restart"/>
            <w:tcBorders>
              <w:left w:val="single" w:sz="4" w:space="0" w:color="auto"/>
              <w:right w:val="single" w:sz="4" w:space="0" w:color="auto"/>
            </w:tcBorders>
            <w:vAlign w:val="center"/>
          </w:tcPr>
          <w:p w14:paraId="0D225147" w14:textId="77777777" w:rsidR="003D08B6" w:rsidRPr="005E1F72" w:rsidRDefault="003D08B6" w:rsidP="008C1FF8">
            <w:pPr>
              <w:jc w:val="center"/>
              <w:rPr>
                <w:rFonts w:ascii="GHEA Grapalat" w:hAnsi="GHEA Grapalat" w:cs="Arial"/>
                <w:sz w:val="20"/>
              </w:rPr>
            </w:pPr>
          </w:p>
        </w:tc>
        <w:tc>
          <w:tcPr>
            <w:tcW w:w="2200" w:type="dxa"/>
            <w:vMerge w:val="restart"/>
            <w:tcBorders>
              <w:left w:val="single" w:sz="4" w:space="0" w:color="auto"/>
            </w:tcBorders>
          </w:tcPr>
          <w:p w14:paraId="7894CE62" w14:textId="77777777" w:rsidR="003D08B6" w:rsidRPr="005E1F72" w:rsidRDefault="003D08B6" w:rsidP="008C1FF8">
            <w:pPr>
              <w:jc w:val="center"/>
              <w:rPr>
                <w:rFonts w:ascii="GHEA Grapalat" w:hAnsi="GHEA Grapalat" w:cs="Arial"/>
                <w:sz w:val="20"/>
              </w:rPr>
            </w:pPr>
            <w:r w:rsidRPr="009044F1">
              <w:rPr>
                <w:rFonts w:ascii="GHEA Grapalat" w:hAnsi="GHEA Grapalat"/>
              </w:rPr>
              <w:t>квалификация</w:t>
            </w:r>
          </w:p>
        </w:tc>
        <w:tc>
          <w:tcPr>
            <w:tcW w:w="7470" w:type="dxa"/>
            <w:gridSpan w:val="2"/>
          </w:tcPr>
          <w:p w14:paraId="7FBE6B47" w14:textId="77777777" w:rsidR="003D08B6" w:rsidRPr="005E1F72" w:rsidRDefault="003D08B6"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3D08B6" w:rsidRPr="005E1F72" w14:paraId="3A83BCD5" w14:textId="77777777" w:rsidTr="008C1FF8">
        <w:tblPrEx>
          <w:tblLook w:val="01E0" w:firstRow="1" w:lastRow="1" w:firstColumn="1" w:lastColumn="1" w:noHBand="0" w:noVBand="0"/>
        </w:tblPrEx>
        <w:tc>
          <w:tcPr>
            <w:tcW w:w="680" w:type="dxa"/>
            <w:vMerge/>
            <w:tcBorders>
              <w:left w:val="single" w:sz="4" w:space="0" w:color="auto"/>
              <w:right w:val="single" w:sz="4" w:space="0" w:color="auto"/>
            </w:tcBorders>
          </w:tcPr>
          <w:p w14:paraId="288B2445" w14:textId="77777777" w:rsidR="003D08B6" w:rsidRPr="005E1F72" w:rsidRDefault="003D08B6" w:rsidP="008C1FF8">
            <w:pPr>
              <w:ind w:firstLine="567"/>
              <w:jc w:val="both"/>
              <w:rPr>
                <w:rFonts w:ascii="GHEA Grapalat" w:hAnsi="GHEA Grapalat" w:cs="Arial Armenian"/>
                <w:sz w:val="20"/>
              </w:rPr>
            </w:pPr>
          </w:p>
        </w:tc>
        <w:tc>
          <w:tcPr>
            <w:tcW w:w="2200" w:type="dxa"/>
            <w:vMerge/>
            <w:tcBorders>
              <w:left w:val="single" w:sz="4" w:space="0" w:color="auto"/>
            </w:tcBorders>
          </w:tcPr>
          <w:p w14:paraId="7CFB2A9A" w14:textId="77777777" w:rsidR="003D08B6" w:rsidRPr="005E1F72" w:rsidRDefault="003D08B6" w:rsidP="008C1FF8">
            <w:pPr>
              <w:jc w:val="center"/>
              <w:rPr>
                <w:rFonts w:ascii="GHEA Grapalat" w:hAnsi="GHEA Grapalat" w:cs="Arial"/>
                <w:sz w:val="20"/>
              </w:rPr>
            </w:pPr>
          </w:p>
        </w:tc>
        <w:tc>
          <w:tcPr>
            <w:tcW w:w="2453" w:type="dxa"/>
          </w:tcPr>
          <w:p w14:paraId="4A9E5759" w14:textId="77777777" w:rsidR="003D08B6" w:rsidRPr="005E1F72" w:rsidRDefault="003D08B6" w:rsidP="008C1FF8">
            <w:pPr>
              <w:jc w:val="center"/>
              <w:rPr>
                <w:rFonts w:ascii="GHEA Grapalat" w:hAnsi="GHEA Grapalat" w:cs="Arial"/>
                <w:sz w:val="20"/>
              </w:rPr>
            </w:pPr>
            <w:r w:rsidRPr="009044F1">
              <w:rPr>
                <w:rFonts w:ascii="GHEA Grapalat" w:hAnsi="GHEA Grapalat"/>
              </w:rPr>
              <w:t>период</w:t>
            </w:r>
          </w:p>
        </w:tc>
        <w:tc>
          <w:tcPr>
            <w:tcW w:w="5017" w:type="dxa"/>
            <w:vAlign w:val="center"/>
          </w:tcPr>
          <w:p w14:paraId="3789BF7C" w14:textId="77777777" w:rsidR="003D08B6" w:rsidRPr="005E1F72" w:rsidRDefault="003D08B6"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CC6C83" w:rsidRPr="00CC6C83" w14:paraId="2A928799" w14:textId="77777777" w:rsidTr="00732765">
        <w:tblPrEx>
          <w:tblLook w:val="01E0" w:firstRow="1" w:lastRow="1" w:firstColumn="1" w:lastColumn="1" w:noHBand="0" w:noVBand="0"/>
        </w:tblPrEx>
        <w:tc>
          <w:tcPr>
            <w:tcW w:w="680" w:type="dxa"/>
          </w:tcPr>
          <w:p w14:paraId="6AF0077A" w14:textId="55107594" w:rsidR="00CC6C83" w:rsidRPr="00CC6C83" w:rsidRDefault="00CC6C83" w:rsidP="00CC6C83">
            <w:pPr>
              <w:ind w:firstLine="567"/>
              <w:jc w:val="both"/>
              <w:rPr>
                <w:rFonts w:ascii="GHEA Grapalat" w:hAnsi="GHEA Grapalat" w:cs="Arial Armenian"/>
                <w:sz w:val="20"/>
                <w:lang w:val="hy-AM"/>
              </w:rPr>
            </w:pPr>
            <w:r>
              <w:rPr>
                <w:rFonts w:ascii="GHEA Grapalat" w:hAnsi="GHEA Grapalat" w:cs="Arial Armenian"/>
                <w:sz w:val="20"/>
                <w:lang w:val="hy-AM"/>
              </w:rPr>
              <w:t>11</w:t>
            </w:r>
          </w:p>
        </w:tc>
        <w:tc>
          <w:tcPr>
            <w:tcW w:w="2200" w:type="dxa"/>
          </w:tcPr>
          <w:p w14:paraId="155BB3D5" w14:textId="7945AA71" w:rsidR="00CC6C83" w:rsidRPr="00CC6C83" w:rsidRDefault="00CC6C83" w:rsidP="00CC6C83">
            <w:pPr>
              <w:jc w:val="both"/>
              <w:rPr>
                <w:rFonts w:ascii="GHEA Grapalat" w:hAnsi="GHEA Grapalat" w:cs="Arial Armenian"/>
                <w:sz w:val="20"/>
                <w:lang w:val="hy-AM"/>
              </w:rPr>
            </w:pPr>
            <w:r w:rsidRPr="00CC6C83">
              <w:rPr>
                <w:rFonts w:ascii="GHEA Grapalat" w:hAnsi="GHEA Grapalat" w:cs="Arial Armenian"/>
                <w:sz w:val="20"/>
                <w:lang w:val="hy-AM"/>
              </w:rPr>
              <w:t>Руководитель группы /по 1 человеку на кажд</w:t>
            </w:r>
            <w:r>
              <w:rPr>
                <w:rFonts w:ascii="GHEA Grapalat" w:hAnsi="GHEA Grapalat" w:cs="Arial Armenian"/>
                <w:sz w:val="20"/>
              </w:rPr>
              <w:t>ого</w:t>
            </w:r>
            <w:r w:rsidRPr="00CC6C83">
              <w:rPr>
                <w:rFonts w:ascii="GHEA Grapalat" w:hAnsi="GHEA Grapalat" w:cs="Arial Armenian"/>
                <w:sz w:val="20"/>
                <w:lang w:val="hy-AM"/>
              </w:rPr>
              <w:t xml:space="preserve"> </w:t>
            </w:r>
            <w:r>
              <w:rPr>
                <w:rFonts w:ascii="GHEA Grapalat" w:hAnsi="GHEA Grapalat" w:cs="Arial Armenian"/>
                <w:sz w:val="20"/>
              </w:rPr>
              <w:t>лота</w:t>
            </w:r>
            <w:r w:rsidRPr="00CC6C83">
              <w:rPr>
                <w:rFonts w:ascii="GHEA Grapalat" w:hAnsi="GHEA Grapalat" w:cs="Arial Armenian"/>
                <w:sz w:val="20"/>
                <w:lang w:val="hy-AM"/>
              </w:rPr>
              <w:t>/</w:t>
            </w:r>
          </w:p>
        </w:tc>
        <w:tc>
          <w:tcPr>
            <w:tcW w:w="2453" w:type="dxa"/>
          </w:tcPr>
          <w:p w14:paraId="7A0EA40E" w14:textId="28E5E80F" w:rsidR="00CC6C83" w:rsidRPr="00CC6C83" w:rsidRDefault="00CC6C83" w:rsidP="00C9376B">
            <w:pPr>
              <w:jc w:val="both"/>
              <w:rPr>
                <w:rFonts w:ascii="GHEA Grapalat" w:hAnsi="GHEA Grapalat" w:cs="Arial Armenian"/>
                <w:sz w:val="20"/>
                <w:lang w:val="hy-AM"/>
              </w:rPr>
            </w:pPr>
            <w:r w:rsidRPr="00CC6C83">
              <w:rPr>
                <w:rFonts w:ascii="GHEA Grapalat" w:hAnsi="GHEA Grapalat" w:cs="Arial Armenian"/>
                <w:sz w:val="20"/>
                <w:lang w:val="hy-AM"/>
              </w:rPr>
              <w:t>Общий стаж работы: не менее 5 лет.</w:t>
            </w:r>
          </w:p>
        </w:tc>
        <w:tc>
          <w:tcPr>
            <w:tcW w:w="5017" w:type="dxa"/>
            <w:vAlign w:val="center"/>
          </w:tcPr>
          <w:p w14:paraId="1EB89756" w14:textId="7B5E7ED1" w:rsidR="00CC6C83" w:rsidRPr="00CC6C83" w:rsidRDefault="00C9376B" w:rsidP="00C9376B">
            <w:pPr>
              <w:jc w:val="both"/>
              <w:rPr>
                <w:rFonts w:ascii="GHEA Grapalat" w:hAnsi="GHEA Grapalat" w:cs="Arial Armenian"/>
                <w:sz w:val="20"/>
                <w:lang w:val="hy-AM"/>
              </w:rPr>
            </w:pPr>
            <w:r w:rsidRPr="00C9376B">
              <w:rPr>
                <w:rFonts w:ascii="GHEA Grapalat" w:hAnsi="GHEA Grapalat" w:cs="Arial Armenian"/>
                <w:sz w:val="20"/>
                <w:lang w:val="hy-AM"/>
              </w:rPr>
              <w:t>Стаж работы по специальности в области строительства и/или ремонта, проектирования и/или технического надзора за объектами автомобильных дорог и транспортных сооружений (инженер): 3 года.</w:t>
            </w:r>
          </w:p>
        </w:tc>
      </w:tr>
      <w:tr w:rsidR="00C9376B" w:rsidRPr="005E1F72" w14:paraId="6A26AD07" w14:textId="77777777" w:rsidTr="008C1FF8">
        <w:tblPrEx>
          <w:tblLook w:val="01E0" w:firstRow="1" w:lastRow="1" w:firstColumn="1" w:lastColumn="1" w:noHBand="0" w:noVBand="0"/>
        </w:tblPrEx>
        <w:tc>
          <w:tcPr>
            <w:tcW w:w="680" w:type="dxa"/>
          </w:tcPr>
          <w:p w14:paraId="5268CBC0" w14:textId="15A0782E" w:rsidR="00C9376B" w:rsidRPr="00CC6C83" w:rsidRDefault="00C9376B" w:rsidP="00C9376B">
            <w:pPr>
              <w:ind w:firstLine="567"/>
              <w:jc w:val="both"/>
              <w:rPr>
                <w:rFonts w:ascii="GHEA Grapalat" w:hAnsi="GHEA Grapalat" w:cs="Arial Armenian"/>
                <w:sz w:val="20"/>
                <w:lang w:val="hy-AM"/>
              </w:rPr>
            </w:pPr>
            <w:r>
              <w:rPr>
                <w:rFonts w:ascii="GHEA Grapalat" w:hAnsi="GHEA Grapalat" w:cs="Arial Armenian"/>
                <w:sz w:val="20"/>
                <w:lang w:val="hy-AM"/>
              </w:rPr>
              <w:t>12</w:t>
            </w:r>
          </w:p>
        </w:tc>
        <w:tc>
          <w:tcPr>
            <w:tcW w:w="2200" w:type="dxa"/>
          </w:tcPr>
          <w:p w14:paraId="195D766B" w14:textId="1ED7AC34" w:rsidR="00C9376B" w:rsidRPr="00CC6C83" w:rsidRDefault="00C9376B" w:rsidP="00C9376B">
            <w:pPr>
              <w:jc w:val="both"/>
              <w:rPr>
                <w:rFonts w:ascii="GHEA Grapalat" w:hAnsi="GHEA Grapalat" w:cs="Arial Armenian"/>
                <w:sz w:val="20"/>
                <w:lang w:val="hy-AM"/>
              </w:rPr>
            </w:pPr>
            <w:r w:rsidRPr="00C9376B">
              <w:rPr>
                <w:rFonts w:ascii="GHEA Grapalat" w:hAnsi="GHEA Grapalat" w:cs="Arial Armenian"/>
                <w:sz w:val="20"/>
                <w:lang w:val="hy-AM"/>
              </w:rPr>
              <w:t xml:space="preserve">Специалист по материалам </w:t>
            </w:r>
            <w:r w:rsidR="00E5258E" w:rsidRPr="00CC6C83">
              <w:rPr>
                <w:rFonts w:ascii="GHEA Grapalat" w:hAnsi="GHEA Grapalat" w:cs="Arial Armenian"/>
                <w:sz w:val="20"/>
                <w:lang w:val="hy-AM"/>
              </w:rPr>
              <w:t>/по 1 человеку на кажд</w:t>
            </w:r>
            <w:r w:rsidR="00E5258E">
              <w:rPr>
                <w:rFonts w:ascii="GHEA Grapalat" w:hAnsi="GHEA Grapalat" w:cs="Arial Armenian"/>
                <w:sz w:val="20"/>
              </w:rPr>
              <w:t>ого</w:t>
            </w:r>
            <w:r w:rsidR="00E5258E" w:rsidRPr="00CC6C83">
              <w:rPr>
                <w:rFonts w:ascii="GHEA Grapalat" w:hAnsi="GHEA Grapalat" w:cs="Arial Armenian"/>
                <w:sz w:val="20"/>
                <w:lang w:val="hy-AM"/>
              </w:rPr>
              <w:t xml:space="preserve"> </w:t>
            </w:r>
            <w:r w:rsidR="00E5258E">
              <w:rPr>
                <w:rFonts w:ascii="GHEA Grapalat" w:hAnsi="GHEA Grapalat" w:cs="Arial Armenian"/>
                <w:sz w:val="20"/>
              </w:rPr>
              <w:t>лота</w:t>
            </w:r>
            <w:r w:rsidR="00E5258E" w:rsidRPr="00CC6C83">
              <w:rPr>
                <w:rFonts w:ascii="GHEA Grapalat" w:hAnsi="GHEA Grapalat" w:cs="Arial Armenian"/>
                <w:sz w:val="20"/>
                <w:lang w:val="hy-AM"/>
              </w:rPr>
              <w:t>/</w:t>
            </w:r>
          </w:p>
        </w:tc>
        <w:tc>
          <w:tcPr>
            <w:tcW w:w="2453" w:type="dxa"/>
          </w:tcPr>
          <w:p w14:paraId="3194AF67" w14:textId="4D587BBA" w:rsidR="00C9376B" w:rsidRPr="005E1F72" w:rsidRDefault="00C9376B" w:rsidP="00C9376B">
            <w:pPr>
              <w:jc w:val="both"/>
              <w:rPr>
                <w:rFonts w:ascii="GHEA Grapalat" w:hAnsi="GHEA Grapalat" w:cs="Arial Armenian"/>
                <w:sz w:val="20"/>
              </w:rPr>
            </w:pPr>
            <w:r w:rsidRPr="00CC6C83">
              <w:rPr>
                <w:rFonts w:ascii="GHEA Grapalat" w:hAnsi="GHEA Grapalat" w:cs="Arial Armenian"/>
                <w:sz w:val="20"/>
                <w:lang w:val="hy-AM"/>
              </w:rPr>
              <w:t>Общий стаж работы: не менее 5 лет.</w:t>
            </w:r>
          </w:p>
        </w:tc>
        <w:tc>
          <w:tcPr>
            <w:tcW w:w="5017" w:type="dxa"/>
          </w:tcPr>
          <w:p w14:paraId="3019D5AA" w14:textId="46595A20" w:rsidR="00C9376B" w:rsidRPr="005E1F72" w:rsidRDefault="00C9376B" w:rsidP="00C9376B">
            <w:pPr>
              <w:jc w:val="both"/>
              <w:rPr>
                <w:rFonts w:ascii="GHEA Grapalat" w:hAnsi="GHEA Grapalat" w:cs="Arial Armenian"/>
                <w:sz w:val="20"/>
              </w:rPr>
            </w:pPr>
            <w:r w:rsidRPr="00C9376B">
              <w:rPr>
                <w:rFonts w:ascii="GHEA Grapalat" w:hAnsi="GHEA Grapalat" w:cs="Arial Armenian"/>
                <w:sz w:val="20"/>
              </w:rPr>
              <w:t>Не менее 3 лет профессионального опыта в области материалов/качества/контроля для автомобильных дорог и транспорта.</w:t>
            </w:r>
          </w:p>
        </w:tc>
      </w:tr>
      <w:tr w:rsidR="00C9376B" w:rsidRPr="005E1F72" w14:paraId="1879FCF9" w14:textId="77777777" w:rsidTr="00732765">
        <w:tblPrEx>
          <w:tblLook w:val="01E0" w:firstRow="1" w:lastRow="1" w:firstColumn="1" w:lastColumn="1" w:noHBand="0" w:noVBand="0"/>
        </w:tblPrEx>
        <w:tc>
          <w:tcPr>
            <w:tcW w:w="680" w:type="dxa"/>
          </w:tcPr>
          <w:p w14:paraId="68C8D050" w14:textId="55BFEE74" w:rsidR="00C9376B" w:rsidRPr="00CC6C83" w:rsidRDefault="00C9376B" w:rsidP="00C9376B">
            <w:pPr>
              <w:ind w:firstLine="567"/>
              <w:jc w:val="both"/>
              <w:rPr>
                <w:rFonts w:ascii="GHEA Grapalat" w:hAnsi="GHEA Grapalat" w:cs="Arial Armenian"/>
                <w:sz w:val="20"/>
                <w:lang w:val="hy-AM"/>
              </w:rPr>
            </w:pPr>
            <w:r>
              <w:rPr>
                <w:rFonts w:ascii="GHEA Grapalat" w:hAnsi="GHEA Grapalat" w:cs="Arial Armenian"/>
                <w:sz w:val="20"/>
                <w:lang w:val="hy-AM"/>
              </w:rPr>
              <w:t>33</w:t>
            </w:r>
          </w:p>
        </w:tc>
        <w:tc>
          <w:tcPr>
            <w:tcW w:w="2200" w:type="dxa"/>
          </w:tcPr>
          <w:p w14:paraId="7AEC870B" w14:textId="42F729C9" w:rsidR="00C9376B" w:rsidRPr="00CC6C83" w:rsidRDefault="00C9376B" w:rsidP="00C9376B">
            <w:pPr>
              <w:jc w:val="both"/>
              <w:rPr>
                <w:rFonts w:ascii="GHEA Grapalat" w:hAnsi="GHEA Grapalat" w:cs="Arial Armenian"/>
                <w:sz w:val="20"/>
                <w:lang w:val="hy-AM"/>
              </w:rPr>
            </w:pPr>
            <w:r w:rsidRPr="00C9376B">
              <w:rPr>
                <w:rFonts w:ascii="GHEA Grapalat" w:hAnsi="GHEA Grapalat" w:cs="Arial Armenian"/>
                <w:sz w:val="20"/>
                <w:lang w:val="hy-AM"/>
              </w:rPr>
              <w:t>Геодезист</w:t>
            </w:r>
            <w:r w:rsidR="00E5258E">
              <w:rPr>
                <w:rFonts w:ascii="GHEA Grapalat" w:hAnsi="GHEA Grapalat" w:cs="Arial Armenian"/>
                <w:sz w:val="20"/>
              </w:rPr>
              <w:t xml:space="preserve"> </w:t>
            </w:r>
            <w:r w:rsidR="00E5258E" w:rsidRPr="00CC6C83">
              <w:rPr>
                <w:rFonts w:ascii="GHEA Grapalat" w:hAnsi="GHEA Grapalat" w:cs="Arial Armenian"/>
                <w:sz w:val="20"/>
                <w:lang w:val="hy-AM"/>
              </w:rPr>
              <w:t>/по 1 человеку на кажд</w:t>
            </w:r>
            <w:r w:rsidR="00E5258E">
              <w:rPr>
                <w:rFonts w:ascii="GHEA Grapalat" w:hAnsi="GHEA Grapalat" w:cs="Arial Armenian"/>
                <w:sz w:val="20"/>
              </w:rPr>
              <w:t>ого</w:t>
            </w:r>
            <w:r w:rsidR="00E5258E" w:rsidRPr="00CC6C83">
              <w:rPr>
                <w:rFonts w:ascii="GHEA Grapalat" w:hAnsi="GHEA Grapalat" w:cs="Arial Armenian"/>
                <w:sz w:val="20"/>
                <w:lang w:val="hy-AM"/>
              </w:rPr>
              <w:t xml:space="preserve"> </w:t>
            </w:r>
            <w:r w:rsidR="00E5258E">
              <w:rPr>
                <w:rFonts w:ascii="GHEA Grapalat" w:hAnsi="GHEA Grapalat" w:cs="Arial Armenian"/>
                <w:sz w:val="20"/>
              </w:rPr>
              <w:t>лота</w:t>
            </w:r>
            <w:r w:rsidR="00E5258E" w:rsidRPr="00CC6C83">
              <w:rPr>
                <w:rFonts w:ascii="GHEA Grapalat" w:hAnsi="GHEA Grapalat" w:cs="Arial Armenian"/>
                <w:sz w:val="20"/>
                <w:lang w:val="hy-AM"/>
              </w:rPr>
              <w:t>/</w:t>
            </w:r>
          </w:p>
        </w:tc>
        <w:tc>
          <w:tcPr>
            <w:tcW w:w="2453" w:type="dxa"/>
          </w:tcPr>
          <w:p w14:paraId="5F05A61C" w14:textId="51DBB04A" w:rsidR="00C9376B" w:rsidRPr="005E1F72" w:rsidRDefault="00C9376B" w:rsidP="00C9376B">
            <w:pPr>
              <w:jc w:val="both"/>
              <w:rPr>
                <w:rFonts w:ascii="GHEA Grapalat" w:hAnsi="GHEA Grapalat" w:cs="Arial Armenian"/>
                <w:sz w:val="20"/>
              </w:rPr>
            </w:pPr>
            <w:r w:rsidRPr="00CC6C83">
              <w:rPr>
                <w:rFonts w:ascii="GHEA Grapalat" w:hAnsi="GHEA Grapalat" w:cs="Arial Armenian"/>
                <w:sz w:val="20"/>
                <w:lang w:val="hy-AM"/>
              </w:rPr>
              <w:t xml:space="preserve">Общий стаж работы: не менее </w:t>
            </w:r>
            <w:r>
              <w:rPr>
                <w:rFonts w:ascii="GHEA Grapalat" w:hAnsi="GHEA Grapalat" w:cs="Arial Armenian"/>
                <w:sz w:val="20"/>
              </w:rPr>
              <w:t>3</w:t>
            </w:r>
            <w:r w:rsidRPr="00CC6C83">
              <w:rPr>
                <w:rFonts w:ascii="GHEA Grapalat" w:hAnsi="GHEA Grapalat" w:cs="Arial Armenian"/>
                <w:sz w:val="20"/>
                <w:lang w:val="hy-AM"/>
              </w:rPr>
              <w:t xml:space="preserve"> лет.</w:t>
            </w:r>
          </w:p>
        </w:tc>
        <w:tc>
          <w:tcPr>
            <w:tcW w:w="5017" w:type="dxa"/>
            <w:vAlign w:val="center"/>
          </w:tcPr>
          <w:p w14:paraId="76C25669" w14:textId="12E673F2" w:rsidR="00C9376B" w:rsidRPr="005E1F72" w:rsidRDefault="00C9376B" w:rsidP="00C9376B">
            <w:pPr>
              <w:jc w:val="both"/>
              <w:rPr>
                <w:rFonts w:ascii="GHEA Grapalat" w:hAnsi="GHEA Grapalat" w:cs="Arial Armenian"/>
                <w:sz w:val="20"/>
              </w:rPr>
            </w:pPr>
            <w:r w:rsidRPr="00C9376B">
              <w:rPr>
                <w:rFonts w:ascii="GHEA Grapalat" w:hAnsi="GHEA Grapalat" w:cs="Arial Armenian"/>
                <w:sz w:val="20"/>
              </w:rPr>
              <w:t>Опыт работы по геодезическим измерениям: 2 года.</w:t>
            </w:r>
          </w:p>
        </w:tc>
      </w:tr>
      <w:tr w:rsidR="00C9376B" w:rsidRPr="005E1F72" w14:paraId="75D7B576" w14:textId="77777777" w:rsidTr="00732765">
        <w:tblPrEx>
          <w:tblLook w:val="01E0" w:firstRow="1" w:lastRow="1" w:firstColumn="1" w:lastColumn="1" w:noHBand="0" w:noVBand="0"/>
        </w:tblPrEx>
        <w:tc>
          <w:tcPr>
            <w:tcW w:w="680" w:type="dxa"/>
          </w:tcPr>
          <w:p w14:paraId="15CF51C5" w14:textId="0B09F3D7" w:rsidR="00C9376B" w:rsidRPr="00CC6C83" w:rsidRDefault="00C9376B" w:rsidP="00C9376B">
            <w:pPr>
              <w:ind w:firstLine="567"/>
              <w:jc w:val="both"/>
              <w:rPr>
                <w:rFonts w:ascii="GHEA Grapalat" w:hAnsi="GHEA Grapalat" w:cs="Arial Armenian"/>
                <w:sz w:val="20"/>
                <w:lang w:val="hy-AM"/>
              </w:rPr>
            </w:pPr>
            <w:r>
              <w:rPr>
                <w:rFonts w:ascii="GHEA Grapalat" w:hAnsi="GHEA Grapalat" w:cs="Arial Armenian"/>
                <w:sz w:val="20"/>
                <w:lang w:val="hy-AM"/>
              </w:rPr>
              <w:t>44</w:t>
            </w:r>
          </w:p>
        </w:tc>
        <w:tc>
          <w:tcPr>
            <w:tcW w:w="2200" w:type="dxa"/>
          </w:tcPr>
          <w:p w14:paraId="4D80A764" w14:textId="7D056893" w:rsidR="00C9376B" w:rsidRPr="00C9376B" w:rsidRDefault="00C9376B" w:rsidP="00C9376B">
            <w:pPr>
              <w:jc w:val="both"/>
              <w:rPr>
                <w:rFonts w:ascii="GHEA Grapalat" w:hAnsi="GHEA Grapalat" w:cs="Arial Armenian"/>
                <w:sz w:val="20"/>
              </w:rPr>
            </w:pPr>
            <w:r w:rsidRPr="00C9376B">
              <w:rPr>
                <w:rFonts w:ascii="GHEA Grapalat" w:hAnsi="GHEA Grapalat" w:cs="Arial Armenian"/>
                <w:sz w:val="20"/>
              </w:rPr>
              <w:t xml:space="preserve">Руководитель участка </w:t>
            </w:r>
            <w:r w:rsidR="00E5258E" w:rsidRPr="00CC6C83">
              <w:rPr>
                <w:rFonts w:ascii="GHEA Grapalat" w:hAnsi="GHEA Grapalat" w:cs="Arial Armenian"/>
                <w:sz w:val="20"/>
                <w:lang w:val="hy-AM"/>
              </w:rPr>
              <w:t>/по 1 человеку на кажд</w:t>
            </w:r>
            <w:r w:rsidR="00E5258E">
              <w:rPr>
                <w:rFonts w:ascii="GHEA Grapalat" w:hAnsi="GHEA Grapalat" w:cs="Arial Armenian"/>
                <w:sz w:val="20"/>
              </w:rPr>
              <w:t>ого</w:t>
            </w:r>
            <w:r w:rsidR="00E5258E" w:rsidRPr="00CC6C83">
              <w:rPr>
                <w:rFonts w:ascii="GHEA Grapalat" w:hAnsi="GHEA Grapalat" w:cs="Arial Armenian"/>
                <w:sz w:val="20"/>
                <w:lang w:val="hy-AM"/>
              </w:rPr>
              <w:t xml:space="preserve"> </w:t>
            </w:r>
            <w:r w:rsidR="00E5258E">
              <w:rPr>
                <w:rFonts w:ascii="GHEA Grapalat" w:hAnsi="GHEA Grapalat" w:cs="Arial Armenian"/>
                <w:sz w:val="20"/>
              </w:rPr>
              <w:t>лота</w:t>
            </w:r>
            <w:r w:rsidR="00E5258E" w:rsidRPr="00CC6C83">
              <w:rPr>
                <w:rFonts w:ascii="GHEA Grapalat" w:hAnsi="GHEA Grapalat" w:cs="Arial Armenian"/>
                <w:sz w:val="20"/>
                <w:lang w:val="hy-AM"/>
              </w:rPr>
              <w:t>/</w:t>
            </w:r>
          </w:p>
        </w:tc>
        <w:tc>
          <w:tcPr>
            <w:tcW w:w="2453" w:type="dxa"/>
          </w:tcPr>
          <w:p w14:paraId="5BA28357" w14:textId="36C1172C" w:rsidR="00C9376B" w:rsidRPr="005E1F72" w:rsidRDefault="00C9376B" w:rsidP="00C9376B">
            <w:pPr>
              <w:jc w:val="both"/>
              <w:rPr>
                <w:rFonts w:ascii="GHEA Grapalat" w:hAnsi="GHEA Grapalat" w:cs="Arial Armenian"/>
                <w:sz w:val="20"/>
              </w:rPr>
            </w:pPr>
            <w:r w:rsidRPr="00CC6C83">
              <w:rPr>
                <w:rFonts w:ascii="GHEA Grapalat" w:hAnsi="GHEA Grapalat" w:cs="Arial Armenian"/>
                <w:sz w:val="20"/>
                <w:lang w:val="hy-AM"/>
              </w:rPr>
              <w:t xml:space="preserve">Общий стаж работы: не менее </w:t>
            </w:r>
            <w:r>
              <w:rPr>
                <w:rFonts w:ascii="GHEA Grapalat" w:hAnsi="GHEA Grapalat" w:cs="Arial Armenian"/>
                <w:sz w:val="20"/>
              </w:rPr>
              <w:t>3</w:t>
            </w:r>
            <w:r w:rsidRPr="00CC6C83">
              <w:rPr>
                <w:rFonts w:ascii="GHEA Grapalat" w:hAnsi="GHEA Grapalat" w:cs="Arial Armenian"/>
                <w:sz w:val="20"/>
                <w:lang w:val="hy-AM"/>
              </w:rPr>
              <w:t xml:space="preserve"> лет.</w:t>
            </w:r>
          </w:p>
        </w:tc>
        <w:tc>
          <w:tcPr>
            <w:tcW w:w="5017" w:type="dxa"/>
            <w:vAlign w:val="center"/>
          </w:tcPr>
          <w:p w14:paraId="04957C8C" w14:textId="5756E600" w:rsidR="00C9376B" w:rsidRPr="005E1F72" w:rsidRDefault="00E5258E" w:rsidP="00E5258E">
            <w:pPr>
              <w:jc w:val="both"/>
              <w:rPr>
                <w:rFonts w:ascii="GHEA Grapalat" w:hAnsi="GHEA Grapalat" w:cs="Arial Armenian"/>
                <w:sz w:val="20"/>
              </w:rPr>
            </w:pPr>
            <w:r w:rsidRPr="00E5258E">
              <w:rPr>
                <w:rFonts w:ascii="GHEA Grapalat" w:hAnsi="GHEA Grapalat" w:cs="Arial Armenian"/>
                <w:sz w:val="20"/>
              </w:rPr>
              <w:t>Стаж работы по специальности в области строительства и/или ремонта и/или проектирования и/или технического надзора за автомобильными дорогами и транспортными сооружениями: 2 года.</w:t>
            </w:r>
          </w:p>
        </w:tc>
      </w:tr>
    </w:tbl>
    <w:p w14:paraId="1AEA95A1" w14:textId="5F9DC9B8"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1EF23B0" w14:textId="77777777" w:rsidR="004C3413" w:rsidRPr="00CB337C" w:rsidRDefault="004C3413" w:rsidP="004C3413">
      <w:pPr>
        <w:spacing w:line="0" w:lineRule="atLeast"/>
        <w:ind w:firstLine="567"/>
        <w:jc w:val="both"/>
        <w:rPr>
          <w:rFonts w:ascii="GHEA Grapalat" w:hAnsi="GHEA Grapalat"/>
          <w:b/>
          <w:bCs/>
        </w:rPr>
      </w:pPr>
      <w:r w:rsidRPr="00CB337C">
        <w:rPr>
          <w:rFonts w:ascii="GHEA Grapalat" w:hAnsi="GHEA Grapalat"/>
          <w:b/>
          <w:bCs/>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3413" w:rsidRPr="00CB337C" w14:paraId="0604623F"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E38C6E4"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332FC42"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Максимальный бал</w:t>
            </w:r>
          </w:p>
        </w:tc>
      </w:tr>
      <w:tr w:rsidR="004C3413" w:rsidRPr="00CB337C" w14:paraId="12A580AE"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139BE82"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F4E8733"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2</w:t>
            </w:r>
          </w:p>
        </w:tc>
      </w:tr>
      <w:tr w:rsidR="004C3413" w:rsidRPr="00CB337C" w14:paraId="28A002FE" w14:textId="77777777" w:rsidTr="00BE0E8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72463BD2"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B71D25D"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40</w:t>
            </w:r>
          </w:p>
        </w:tc>
      </w:tr>
      <w:tr w:rsidR="004C3413" w:rsidRPr="00CB337C" w14:paraId="015510B7" w14:textId="77777777" w:rsidTr="00BE0E8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D9F8F82"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0D5141C6"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30</w:t>
            </w:r>
          </w:p>
        </w:tc>
      </w:tr>
      <w:tr w:rsidR="004C3413" w:rsidRPr="00CB337C" w14:paraId="29885C0C"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376EF068"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36099AE7"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30</w:t>
            </w:r>
          </w:p>
        </w:tc>
      </w:tr>
      <w:tr w:rsidR="004C3413" w:rsidRPr="00CB337C" w14:paraId="1FCF876F" w14:textId="77777777" w:rsidTr="00BE0E8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F4000D0"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056C1E35" w14:textId="77777777" w:rsidR="004C3413" w:rsidRPr="00CB337C" w:rsidRDefault="004C3413" w:rsidP="00BE0E8D">
            <w:pPr>
              <w:spacing w:line="0" w:lineRule="atLeast"/>
              <w:jc w:val="center"/>
              <w:rPr>
                <w:rFonts w:ascii="GHEA Grapalat" w:hAnsi="GHEA Grapalat"/>
                <w:b/>
                <w:bCs/>
              </w:rPr>
            </w:pPr>
            <w:r w:rsidRPr="00CB337C">
              <w:rPr>
                <w:rFonts w:ascii="GHEA Grapalat" w:hAnsi="GHEA Grapalat"/>
                <w:b/>
                <w:bCs/>
              </w:rPr>
              <w:t>100</w:t>
            </w:r>
          </w:p>
        </w:tc>
      </w:tr>
    </w:tbl>
    <w:p w14:paraId="778B7F4B" w14:textId="77777777" w:rsidR="004C3413" w:rsidRPr="00CB337C" w:rsidRDefault="004C3413" w:rsidP="004C3413">
      <w:pPr>
        <w:shd w:val="clear" w:color="auto" w:fill="FFFFFF"/>
        <w:spacing w:line="0" w:lineRule="atLeast"/>
        <w:ind w:firstLine="375"/>
        <w:jc w:val="both"/>
        <w:rPr>
          <w:rFonts w:ascii="GHEA Grapalat" w:hAnsi="GHEA Grapalat"/>
          <w:b/>
          <w:bCs/>
        </w:rPr>
      </w:pPr>
    </w:p>
    <w:p w14:paraId="3D9F5582" w14:textId="77777777" w:rsidR="004C3413" w:rsidRPr="00CB337C" w:rsidRDefault="004C3413" w:rsidP="004C3413">
      <w:pPr>
        <w:shd w:val="clear" w:color="auto" w:fill="FFFFFF"/>
        <w:spacing w:line="0" w:lineRule="atLeast"/>
        <w:ind w:firstLine="375"/>
        <w:jc w:val="both"/>
        <w:rPr>
          <w:rFonts w:ascii="GHEA Grapalat" w:hAnsi="GHEA Grapalat"/>
          <w:b/>
          <w:bCs/>
        </w:rPr>
      </w:pPr>
      <w:r w:rsidRPr="00CB337C">
        <w:rPr>
          <w:rFonts w:ascii="GHEA Grapalat" w:hAnsi="GHEA Grapalat"/>
          <w:b/>
          <w:bCs/>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14:paraId="24A04068" w14:textId="77777777" w:rsidR="004C3413" w:rsidRPr="000204C0" w:rsidRDefault="004C3413" w:rsidP="004C3413">
      <w:pPr>
        <w:shd w:val="clear" w:color="auto" w:fill="FFFFFF"/>
        <w:spacing w:line="0" w:lineRule="atLeast"/>
        <w:ind w:firstLine="375"/>
        <w:jc w:val="both"/>
        <w:rPr>
          <w:rFonts w:ascii="GHEA Grapalat" w:hAnsi="GHEA Grapalat"/>
        </w:rPr>
      </w:pPr>
    </w:p>
    <w:p w14:paraId="32D3AA00"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Заявки участников оцениваются следующим образом:</w:t>
      </w:r>
    </w:p>
    <w:p w14:paraId="7D2DA221" w14:textId="77777777" w:rsidR="004C3413" w:rsidRPr="000204C0" w:rsidRDefault="004C3413" w:rsidP="004C3413">
      <w:pPr>
        <w:shd w:val="clear" w:color="auto" w:fill="FFFFFF"/>
        <w:spacing w:line="0" w:lineRule="atLeast"/>
        <w:ind w:firstLine="375"/>
        <w:jc w:val="both"/>
        <w:rPr>
          <w:rFonts w:ascii="GHEA Grapalat" w:hAnsi="GHEA Grapalat"/>
        </w:rPr>
      </w:pPr>
    </w:p>
    <w:p w14:paraId="5AB1CDEA"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14:paraId="723562A5"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Calibri" w:hAnsi="Calibri" w:cs="Calibri"/>
        </w:rPr>
        <w:t> </w:t>
      </w:r>
    </w:p>
    <w:p w14:paraId="05164F94" w14:textId="77777777" w:rsidR="004C3413" w:rsidRPr="000204C0" w:rsidRDefault="004C3413" w:rsidP="004C3413">
      <w:pPr>
        <w:shd w:val="clear" w:color="auto" w:fill="FFFFFF"/>
        <w:spacing w:line="0" w:lineRule="atLeast"/>
        <w:jc w:val="both"/>
        <w:rPr>
          <w:rFonts w:ascii="GHEA Grapalat" w:hAnsi="GHEA Grapalat"/>
        </w:rPr>
      </w:pPr>
      <w:r w:rsidRPr="000204C0">
        <w:rPr>
          <w:rFonts w:ascii="GHEA Grapalat" w:hAnsi="GHEA Grapalat"/>
        </w:rPr>
        <w:t>ЦБ= МЦ X 30/ОЦ,</w:t>
      </w:r>
    </w:p>
    <w:p w14:paraId="43F78927"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Calibri" w:hAnsi="Calibri" w:cs="Calibri"/>
        </w:rPr>
        <w:t> </w:t>
      </w:r>
    </w:p>
    <w:p w14:paraId="0A557357"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где:</w:t>
      </w:r>
    </w:p>
    <w:p w14:paraId="0B367FBD"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ЦБ - это бал предоставляемый за ценовое предложение,</w:t>
      </w:r>
    </w:p>
    <w:p w14:paraId="44CF32CD"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МЦ - это минимальная цена,</w:t>
      </w:r>
    </w:p>
    <w:p w14:paraId="5BDCC4B4"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ОЦ - это цена, предложенная оцениваемым участником.</w:t>
      </w:r>
    </w:p>
    <w:p w14:paraId="3F730C40" w14:textId="77777777" w:rsidR="004C3413" w:rsidRPr="000204C0" w:rsidRDefault="004C3413" w:rsidP="004C3413">
      <w:pPr>
        <w:shd w:val="clear" w:color="auto" w:fill="FFFFFF"/>
        <w:spacing w:line="0" w:lineRule="atLeast"/>
        <w:ind w:firstLine="375"/>
        <w:jc w:val="both"/>
        <w:rPr>
          <w:rFonts w:ascii="GHEA Grapalat" w:hAnsi="GHEA Grapalat"/>
        </w:rPr>
      </w:pPr>
    </w:p>
    <w:p w14:paraId="3BA9CB71"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б. оценка, присвоенная каждому участнику, оцененному как удовлетворительно, рассчитывается по следующей формуле:</w:t>
      </w:r>
    </w:p>
    <w:p w14:paraId="7BEE7FDF"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Calibri" w:hAnsi="Calibri" w:cs="Calibri"/>
        </w:rPr>
        <w:t> </w:t>
      </w:r>
    </w:p>
    <w:p w14:paraId="07AC7557" w14:textId="77777777" w:rsidR="004C3413" w:rsidRPr="000204C0" w:rsidRDefault="004C3413" w:rsidP="004C3413">
      <w:pPr>
        <w:shd w:val="clear" w:color="auto" w:fill="FFFFFF"/>
        <w:spacing w:line="0" w:lineRule="atLeast"/>
        <w:jc w:val="both"/>
        <w:rPr>
          <w:rFonts w:ascii="GHEA Grapalat" w:hAnsi="GHEA Grapalat"/>
        </w:rPr>
      </w:pPr>
      <w:r w:rsidRPr="000204C0">
        <w:rPr>
          <w:rFonts w:ascii="Calibri" w:hAnsi="Calibri" w:cs="Calibri"/>
        </w:rPr>
        <w:t> </w:t>
      </w:r>
      <w:r w:rsidRPr="000204C0">
        <w:rPr>
          <w:rFonts w:ascii="GHEA Grapalat" w:hAnsi="GHEA Grapalat" w:cs="GHEA Grapalat"/>
        </w:rPr>
        <w:t>ОУ</w:t>
      </w:r>
      <w:r w:rsidRPr="000204C0">
        <w:rPr>
          <w:rFonts w:ascii="GHEA Grapalat" w:hAnsi="GHEA Grapalat"/>
        </w:rPr>
        <w:t xml:space="preserve"> = (</w:t>
      </w:r>
      <w:r w:rsidRPr="000204C0">
        <w:rPr>
          <w:rFonts w:ascii="GHEA Grapalat" w:hAnsi="GHEA Grapalat" w:cs="GHEA Grapalat"/>
        </w:rPr>
        <w:t>ЦБ</w:t>
      </w:r>
      <w:r w:rsidRPr="000204C0">
        <w:rPr>
          <w:rFonts w:ascii="GHEA Grapalat" w:hAnsi="GHEA Grapalat"/>
        </w:rPr>
        <w:t xml:space="preserve"> X 0.7) + (</w:t>
      </w:r>
      <w:r w:rsidRPr="000204C0">
        <w:rPr>
          <w:rFonts w:ascii="GHEA Grapalat" w:hAnsi="GHEA Grapalat" w:cs="GHEA Grapalat"/>
        </w:rPr>
        <w:t>ТП</w:t>
      </w:r>
      <w:r w:rsidRPr="000204C0">
        <w:rPr>
          <w:rFonts w:ascii="GHEA Grapalat" w:hAnsi="GHEA Grapalat"/>
        </w:rPr>
        <w:t xml:space="preserve"> X 0.3),</w:t>
      </w:r>
    </w:p>
    <w:p w14:paraId="7E1E50A9"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Calibri" w:hAnsi="Calibri" w:cs="Calibri"/>
        </w:rPr>
        <w:t> </w:t>
      </w:r>
    </w:p>
    <w:p w14:paraId="6C095D3A"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где:</w:t>
      </w:r>
    </w:p>
    <w:p w14:paraId="3E4A6166" w14:textId="77777777" w:rsidR="004C3413" w:rsidRPr="000204C0" w:rsidRDefault="004C3413" w:rsidP="004C3413">
      <w:pPr>
        <w:shd w:val="clear" w:color="auto" w:fill="FFFFFF"/>
        <w:spacing w:line="0" w:lineRule="atLeast"/>
        <w:ind w:firstLine="375"/>
        <w:jc w:val="both"/>
        <w:rPr>
          <w:rFonts w:ascii="GHEA Grapalat" w:hAnsi="GHEA Grapalat"/>
        </w:rPr>
      </w:pPr>
    </w:p>
    <w:p w14:paraId="46874C1D"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ОУ - это оценка, данная участнику,</w:t>
      </w:r>
    </w:p>
    <w:p w14:paraId="4F7FC801"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 xml:space="preserve">ЦБ - это бал, данный за ценовое </w:t>
      </w:r>
      <w:proofErr w:type="spellStart"/>
      <w:r w:rsidRPr="000204C0">
        <w:rPr>
          <w:rFonts w:ascii="GHEA Grapalat" w:hAnsi="GHEA Grapalat"/>
        </w:rPr>
        <w:t>предложениe</w:t>
      </w:r>
      <w:proofErr w:type="spellEnd"/>
      <w:r w:rsidRPr="000204C0">
        <w:rPr>
          <w:rFonts w:ascii="GHEA Grapalat" w:hAnsi="GHEA Grapalat"/>
        </w:rPr>
        <w:t xml:space="preserve"> участника,</w:t>
      </w:r>
    </w:p>
    <w:p w14:paraId="7428B589" w14:textId="77777777" w:rsidR="004C3413" w:rsidRPr="000204C0" w:rsidRDefault="004C3413" w:rsidP="004C3413">
      <w:pPr>
        <w:shd w:val="clear" w:color="auto" w:fill="FFFFFF"/>
        <w:spacing w:line="0" w:lineRule="atLeast"/>
        <w:ind w:firstLine="375"/>
        <w:jc w:val="both"/>
        <w:rPr>
          <w:rFonts w:ascii="GHEA Grapalat" w:hAnsi="GHEA Grapalat"/>
        </w:rPr>
      </w:pPr>
      <w:r w:rsidRPr="000204C0">
        <w:rPr>
          <w:rFonts w:ascii="GHEA Grapalat" w:hAnsi="GHEA Grapalat"/>
        </w:rPr>
        <w:t xml:space="preserve">ТП - это бал, данный с учетом квалификационных характеристик участника и технического предложения. </w:t>
      </w:r>
    </w:p>
    <w:p w14:paraId="43507D99" w14:textId="77777777" w:rsidR="004C3413" w:rsidRDefault="004C3413" w:rsidP="003D08B6">
      <w:pPr>
        <w:widowControl w:val="0"/>
        <w:tabs>
          <w:tab w:val="left" w:pos="1134"/>
        </w:tabs>
        <w:spacing w:after="160"/>
        <w:ind w:firstLine="567"/>
        <w:jc w:val="both"/>
        <w:rPr>
          <w:rFonts w:ascii="GHEA Grapalat" w:hAnsi="GHEA Grapalat"/>
        </w:rPr>
      </w:pPr>
    </w:p>
    <w:p w14:paraId="6DD992A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EDCE9D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C04963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7043232"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7067D0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EF87A91"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D830FE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804E050" w14:textId="6C449181"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E1E3207"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77235F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8E506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25B048C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6E5CD31" w14:textId="1D8EF21C"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68FDC024"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9C122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14D1201" w14:textId="1D5BB78A"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4B86EC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27EADE5" w14:textId="01E58614"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859D3">
        <w:rPr>
          <w:rFonts w:ascii="GHEA Grapalat" w:hAnsi="GHEA Grapalat"/>
          <w:sz w:val="24"/>
          <w:szCs w:val="24"/>
        </w:rPr>
        <w:t>запрос котировок</w:t>
      </w:r>
      <w:r w:rsidRPr="009044F1">
        <w:rPr>
          <w:rFonts w:ascii="GHEA Grapalat" w:hAnsi="GHEA Grapalat"/>
          <w:sz w:val="24"/>
          <w:szCs w:val="24"/>
        </w:rPr>
        <w:t>.</w:t>
      </w:r>
    </w:p>
    <w:p w14:paraId="30E20FB8" w14:textId="2F05D64A"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w:t>
      </w:r>
      <w:r w:rsidR="000D001B">
        <w:rPr>
          <w:rFonts w:ascii="GHEA Grapalat" w:hAnsi="GHEA Grapalat"/>
          <w:sz w:val="24"/>
          <w:szCs w:val="24"/>
        </w:rPr>
        <w:t>12:00</w:t>
      </w:r>
      <w:r w:rsidRPr="009044F1">
        <w:rPr>
          <w:rFonts w:ascii="GHEA Grapalat" w:hAnsi="GHEA Grapalat"/>
          <w:sz w:val="24"/>
          <w:szCs w:val="24"/>
        </w:rPr>
        <w:t>" часов "</w:t>
      </w:r>
      <w:r w:rsidR="000D001B">
        <w:rPr>
          <w:rFonts w:ascii="GHEA Grapalat" w:hAnsi="GHEA Grapalat"/>
          <w:sz w:val="24"/>
          <w:szCs w:val="24"/>
        </w:rPr>
        <w:t>7</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6B81E467"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1242619"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2D66F77"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477EEEBD"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6B999F93"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7F8BBF3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F3381B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66041023"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AEBEE40"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81FC84B"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653C42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699F7D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BC6F3B7"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8074D2"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6D0E5EBF" w14:textId="77777777" w:rsidR="00567BD7" w:rsidRDefault="00567BD7">
      <w:pPr>
        <w:rPr>
          <w:rFonts w:ascii="GHEA Grapalat" w:hAnsi="GHEA Grapalat"/>
          <w:b/>
        </w:rPr>
      </w:pPr>
    </w:p>
    <w:p w14:paraId="5B55CA02"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5339C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7F652B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2FD05F4C"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7E4A326" w14:textId="77777777" w:rsidR="00732678" w:rsidRDefault="00732678"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СцxУxК</w:t>
      </w:r>
      <w:proofErr w:type="spellEnd"/>
      <w:r>
        <w:rPr>
          <w:rFonts w:ascii="GHEA Grapalat" w:hAnsi="GHEA Grapalat"/>
          <w:sz w:val="24"/>
          <w:szCs w:val="24"/>
        </w:rPr>
        <w:t>, где:</w:t>
      </w:r>
    </w:p>
    <w:p w14:paraId="4953E004" w14:textId="77777777"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14:paraId="31C5D2EB" w14:textId="77777777"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14:paraId="0D395691" w14:textId="77777777"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14:paraId="6BBAC04E"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7670630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5094C72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6A936D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4AA238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E230130"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3FF158EB"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28ECF7FA"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5F20C09"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1C4836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AF28B04"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5CC0EEA" w14:textId="77777777" w:rsidR="009D180E" w:rsidRDefault="009D180E" w:rsidP="00B46D58">
      <w:pPr>
        <w:widowControl w:val="0"/>
        <w:spacing w:after="160"/>
        <w:ind w:left="567" w:right="565"/>
        <w:jc w:val="center"/>
        <w:rPr>
          <w:rFonts w:ascii="GHEA Grapalat" w:hAnsi="GHEA Grapalat"/>
          <w:b/>
          <w:lang w:val="hy-AM"/>
        </w:rPr>
      </w:pPr>
    </w:p>
    <w:p w14:paraId="4065079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EE10AD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A6AA66A"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87EFA2B" w14:textId="77777777" w:rsidR="00FA0E41" w:rsidRPr="009044F1" w:rsidRDefault="00FA0E41" w:rsidP="00B46D58">
      <w:pPr>
        <w:widowControl w:val="0"/>
        <w:spacing w:after="160"/>
        <w:ind w:firstLine="567"/>
        <w:jc w:val="center"/>
        <w:rPr>
          <w:rFonts w:ascii="GHEA Grapalat" w:hAnsi="GHEA Grapalat"/>
          <w:b/>
        </w:rPr>
      </w:pPr>
    </w:p>
    <w:p w14:paraId="1ECF5B1B" w14:textId="77777777" w:rsidR="00567BD7" w:rsidRDefault="00567BD7">
      <w:pPr>
        <w:rPr>
          <w:rFonts w:ascii="GHEA Grapalat" w:hAnsi="GHEA Grapalat"/>
          <w:b/>
        </w:rPr>
      </w:pPr>
      <w:r>
        <w:rPr>
          <w:rFonts w:ascii="GHEA Grapalat" w:hAnsi="GHEA Grapalat"/>
          <w:b/>
        </w:rPr>
        <w:br w:type="page"/>
      </w:r>
    </w:p>
    <w:p w14:paraId="13E6D79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9E90828" w14:textId="44C6A5A1"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посредством системы на "</w:t>
      </w:r>
      <w:r w:rsidR="00780C80">
        <w:rPr>
          <w:rFonts w:ascii="GHEA Grapalat" w:hAnsi="GHEA Grapalat"/>
          <w:sz w:val="24"/>
          <w:szCs w:val="24"/>
        </w:rPr>
        <w:t>7</w:t>
      </w:r>
      <w:r w:rsidRPr="009044F1">
        <w:rPr>
          <w:rFonts w:ascii="GHEA Grapalat" w:hAnsi="GHEA Grapalat"/>
          <w:sz w:val="24"/>
          <w:szCs w:val="24"/>
        </w:rPr>
        <w:t>"-ый день в "</w:t>
      </w:r>
      <w:r w:rsidR="00780C80">
        <w:rPr>
          <w:rFonts w:ascii="GHEA Grapalat" w:hAnsi="GHEA Grapalat"/>
          <w:sz w:val="24"/>
          <w:szCs w:val="24"/>
        </w:rPr>
        <w:t>12:00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1BEAB3A3"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15FA242C"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384A690D"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9ACF2F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1AF29088"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69F62DB"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0BA0674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3A67146" w14:textId="085C4C5F"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A154E0" w:rsidRPr="009044F1">
        <w:rPr>
          <w:rFonts w:ascii="GHEA Grapalat" w:hAnsi="GHEA Grapalat"/>
          <w:i w:val="0"/>
          <w:sz w:val="24"/>
          <w:szCs w:val="24"/>
        </w:rPr>
        <w:t xml:space="preserve">по курсу </w:t>
      </w:r>
      <w:r w:rsidR="00A154E0" w:rsidRPr="0009387E">
        <w:rPr>
          <w:rFonts w:ascii="GHEA Grapalat" w:hAnsi="GHEA Grapalat"/>
          <w:i w:val="0"/>
          <w:sz w:val="24"/>
          <w:szCs w:val="24"/>
        </w:rPr>
        <w:t>Центрального банка Республики Армения</w:t>
      </w:r>
      <w:r w:rsidR="00A154E0">
        <w:rPr>
          <w:rFonts w:ascii="GHEA Grapalat" w:hAnsi="GHEA Grapalat"/>
          <w:i w:val="0"/>
          <w:sz w:val="24"/>
          <w:szCs w:val="24"/>
        </w:rPr>
        <w:t>.</w:t>
      </w:r>
    </w:p>
    <w:p w14:paraId="43544E8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proofErr w:type="spellStart"/>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w:t>
      </w:r>
      <w:r w:rsidR="00186559">
        <w:rPr>
          <w:rFonts w:ascii="GHEA Grapalat" w:hAnsi="GHEA Grapalat"/>
          <w:sz w:val="24"/>
          <w:szCs w:val="24"/>
        </w:rPr>
        <w:t>:</w:t>
      </w:r>
    </w:p>
    <w:p w14:paraId="1455E23F"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 xml:space="preserve">на </w:t>
      </w:r>
      <w:proofErr w:type="spellStart"/>
      <w:r w:rsidR="009F073E">
        <w:rPr>
          <w:rFonts w:ascii="GHEA Grapalat" w:hAnsi="GHEA Grapalat"/>
          <w:sz w:val="24"/>
          <w:szCs w:val="24"/>
        </w:rPr>
        <w:t>заседаниии</w:t>
      </w:r>
      <w:proofErr w:type="spellEnd"/>
      <w:r w:rsidR="009F073E">
        <w:rPr>
          <w:rFonts w:ascii="GHEA Grapalat" w:hAnsi="GHEA Grapalat"/>
          <w:sz w:val="24"/>
          <w:szCs w:val="24"/>
        </w:rPr>
        <w:t xml:space="preserve">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DD543C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9953E25"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D7DF50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42DAA04"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76E03630"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128BCE5E"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1878BA9A"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A9B603D"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00AC21C9" w:rsidRPr="00AC21C9">
        <w:rPr>
          <w:rFonts w:ascii="GHEA Grapalat" w:hAnsi="GHEA Grapalat"/>
          <w:sz w:val="24"/>
          <w:szCs w:val="24"/>
        </w:rPr>
        <w:t xml:space="preserve">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5C7EA2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16E22B9" w14:textId="77777777" w:rsidR="00A52A96" w:rsidRPr="00AA7117" w:rsidRDefault="00A52A96" w:rsidP="00A52A96">
      <w:pPr>
        <w:pStyle w:val="norm"/>
        <w:widowControl w:val="0"/>
        <w:tabs>
          <w:tab w:val="left" w:pos="1134"/>
        </w:tabs>
        <w:spacing w:after="160" w:line="240" w:lineRule="auto"/>
        <w:ind w:firstLine="567"/>
        <w:rPr>
          <w:rFonts w:ascii="GHEA Grapalat" w:hAnsi="GHEA Grapalat" w:cs="Sylfaen"/>
          <w:sz w:val="24"/>
          <w:szCs w:val="24"/>
        </w:rPr>
      </w:pPr>
      <w:r w:rsidRPr="00A52A96">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936DD29"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8CF5274"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49AD6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322D1D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9D94F45"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0C2D0F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CD6CDAD"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79D1FB1"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71D5ABD4"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2D2DDEC0"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proofErr w:type="spellStart"/>
      <w:r w:rsidR="009E6257" w:rsidRPr="00F65EB5">
        <w:rPr>
          <w:rFonts w:ascii="GHEA Grapalat" w:hAnsi="GHEA Grapalat"/>
        </w:rPr>
        <w:t>сорокодневного</w:t>
      </w:r>
      <w:proofErr w:type="spellEnd"/>
      <w:r w:rsidR="009E6257" w:rsidRPr="00F65EB5">
        <w:rPr>
          <w:rFonts w:ascii="GHEA Grapalat" w:hAnsi="GHEA Grapalat"/>
        </w:rPr>
        <w:t xml:space="preserve">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53C7339B" w14:textId="77777777" w:rsidR="00BD06BE" w:rsidRPr="00BD06BE" w:rsidRDefault="0068697B" w:rsidP="007663F8">
      <w:pPr>
        <w:widowControl w:val="0"/>
        <w:tabs>
          <w:tab w:val="left" w:pos="142"/>
        </w:tabs>
        <w:ind w:left="-360"/>
        <w:jc w:val="both"/>
        <w:rPr>
          <w:rFonts w:ascii="GHEA Grapalat" w:hAnsi="GHEA Grapalat" w:cs="Sylfaen"/>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00BD06BE" w:rsidRPr="00BD06BE">
        <w:rPr>
          <w:rFonts w:ascii="GHEA Grapalat" w:hAnsi="GHEA Grapalat" w:cs="Sylfaen"/>
        </w:rPr>
        <w:t>;</w:t>
      </w:r>
    </w:p>
    <w:p w14:paraId="1C13A291" w14:textId="77777777" w:rsidR="0068697B" w:rsidRPr="00D20FB6" w:rsidRDefault="00BD06BE" w:rsidP="007663F8">
      <w:pPr>
        <w:widowControl w:val="0"/>
        <w:tabs>
          <w:tab w:val="left" w:pos="142"/>
        </w:tabs>
        <w:ind w:left="-360"/>
        <w:jc w:val="both"/>
        <w:rPr>
          <w:rFonts w:ascii="GHEA Grapalat" w:hAnsi="GHEA Grapalat" w:cs="Sylfaen"/>
        </w:rPr>
      </w:pPr>
      <w:r w:rsidRPr="00BD06BE">
        <w:rPr>
          <w:rFonts w:ascii="GHEA Grapalat" w:hAnsi="GHEA Grapalat" w:cs="Sylfaen"/>
        </w:rPr>
        <w:t>-</w:t>
      </w:r>
      <w:r w:rsidR="0068697B" w:rsidRPr="007663F8">
        <w:rPr>
          <w:rFonts w:ascii="GHEA Grapalat" w:hAnsi="GHEA Grapalat" w:cs="Sylfaen"/>
        </w:rPr>
        <w:t xml:space="preserve"> </w:t>
      </w:r>
      <w:r w:rsidR="0068697B" w:rsidRPr="007663F8">
        <w:rPr>
          <w:rFonts w:ascii="GHEA Grapalat" w:hAnsi="GHEA Grapalat" w:cs="Sylfaen" w:hint="eastAsia"/>
        </w:rPr>
        <w:t>если</w:t>
      </w:r>
      <w:r w:rsidR="0068697B" w:rsidRPr="007663F8">
        <w:rPr>
          <w:rFonts w:ascii="GHEA Grapalat" w:hAnsi="GHEA Grapalat" w:cs="Sylfaen"/>
        </w:rPr>
        <w:t xml:space="preserve"> </w:t>
      </w:r>
      <w:r w:rsidR="0068697B" w:rsidRPr="007663F8">
        <w:rPr>
          <w:rFonts w:ascii="GHEA Grapalat" w:hAnsi="GHEA Grapalat" w:cs="Sylfaen" w:hint="eastAsia"/>
        </w:rPr>
        <w:t>заявление</w:t>
      </w:r>
      <w:r w:rsidR="0068697B" w:rsidRPr="007663F8">
        <w:rPr>
          <w:rFonts w:ascii="GHEA Grapalat" w:hAnsi="GHEA Grapalat" w:cs="Sylfaen"/>
        </w:rPr>
        <w:t>-</w:t>
      </w:r>
      <w:r w:rsidR="0068697B" w:rsidRPr="007663F8">
        <w:rPr>
          <w:rFonts w:ascii="GHEA Grapalat" w:hAnsi="GHEA Grapalat" w:cs="Sylfaen" w:hint="eastAsia"/>
        </w:rPr>
        <w:t>объявление</w:t>
      </w:r>
      <w:r w:rsidR="0068697B" w:rsidRPr="007663F8">
        <w:rPr>
          <w:rFonts w:ascii="GHEA Grapalat" w:hAnsi="GHEA Grapalat" w:cs="Sylfaen"/>
        </w:rPr>
        <w:t xml:space="preserve"> </w:t>
      </w:r>
      <w:r w:rsidR="0068697B" w:rsidRPr="007663F8">
        <w:rPr>
          <w:rFonts w:ascii="GHEA Grapalat" w:hAnsi="GHEA Grapalat" w:cs="Sylfaen" w:hint="eastAsia"/>
        </w:rPr>
        <w:t>о</w:t>
      </w:r>
      <w:r w:rsidR="0068697B" w:rsidRPr="007663F8">
        <w:rPr>
          <w:rFonts w:ascii="GHEA Grapalat" w:hAnsi="GHEA Grapalat" w:cs="Sylfaen"/>
        </w:rPr>
        <w:t xml:space="preserve"> </w:t>
      </w:r>
      <w:r w:rsidR="0068697B" w:rsidRPr="007663F8">
        <w:rPr>
          <w:rFonts w:ascii="GHEA Grapalat" w:hAnsi="GHEA Grapalat" w:cs="Sylfaen" w:hint="eastAsia"/>
        </w:rPr>
        <w:t>праве</w:t>
      </w:r>
      <w:r w:rsidR="0068697B" w:rsidRPr="007663F8">
        <w:rPr>
          <w:rFonts w:ascii="GHEA Grapalat" w:hAnsi="GHEA Grapalat" w:cs="Sylfaen"/>
        </w:rPr>
        <w:t xml:space="preserve"> </w:t>
      </w:r>
      <w:r w:rsidR="0068697B" w:rsidRPr="007663F8">
        <w:rPr>
          <w:rFonts w:ascii="GHEA Grapalat" w:hAnsi="GHEA Grapalat" w:cs="Sylfaen" w:hint="eastAsia"/>
        </w:rPr>
        <w:t>на</w:t>
      </w:r>
      <w:r w:rsidR="0068697B" w:rsidRPr="007663F8">
        <w:rPr>
          <w:rFonts w:ascii="GHEA Grapalat" w:hAnsi="GHEA Grapalat" w:cs="Sylfaen"/>
        </w:rPr>
        <w:t xml:space="preserve"> </w:t>
      </w:r>
      <w:r w:rsidR="0068697B" w:rsidRPr="007663F8">
        <w:rPr>
          <w:rFonts w:ascii="GHEA Grapalat" w:hAnsi="GHEA Grapalat" w:cs="Sylfaen" w:hint="eastAsia"/>
        </w:rPr>
        <w:t>участие</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закупках</w:t>
      </w:r>
      <w:r w:rsidR="0068697B" w:rsidRPr="007663F8">
        <w:rPr>
          <w:rFonts w:ascii="GHEA Grapalat" w:hAnsi="GHEA Grapalat" w:cs="Sylfaen"/>
        </w:rPr>
        <w:t xml:space="preserve"> </w:t>
      </w:r>
      <w:r w:rsidR="0068697B" w:rsidRPr="007663F8">
        <w:rPr>
          <w:rFonts w:ascii="GHEA Grapalat" w:hAnsi="GHEA Grapalat" w:cs="Sylfaen" w:hint="eastAsia"/>
        </w:rPr>
        <w:t>участника</w:t>
      </w:r>
      <w:r w:rsidR="0068697B" w:rsidRPr="007663F8">
        <w:rPr>
          <w:rFonts w:ascii="GHEA Grapalat" w:hAnsi="GHEA Grapalat" w:cs="Sylfaen"/>
        </w:rPr>
        <w:t xml:space="preserve"> </w:t>
      </w:r>
      <w:r w:rsidR="0068697B" w:rsidRPr="007663F8">
        <w:rPr>
          <w:rFonts w:ascii="GHEA Grapalat" w:hAnsi="GHEA Grapalat" w:cs="Sylfaen" w:hint="eastAsia"/>
        </w:rPr>
        <w:t>квалифицируется</w:t>
      </w:r>
      <w:r w:rsidR="0068697B" w:rsidRPr="007663F8">
        <w:rPr>
          <w:rFonts w:ascii="GHEA Grapalat" w:hAnsi="GHEA Grapalat" w:cs="Sylfaen"/>
        </w:rPr>
        <w:t xml:space="preserve"> </w:t>
      </w:r>
      <w:r w:rsidR="0068697B" w:rsidRPr="007663F8">
        <w:rPr>
          <w:rFonts w:ascii="GHEA Grapalat" w:hAnsi="GHEA Grapalat" w:cs="Sylfaen" w:hint="eastAsia"/>
        </w:rPr>
        <w:t>как</w:t>
      </w:r>
      <w:r w:rsidR="0068697B" w:rsidRPr="007663F8">
        <w:rPr>
          <w:rFonts w:ascii="GHEA Grapalat" w:hAnsi="GHEA Grapalat" w:cs="Sylfaen"/>
        </w:rPr>
        <w:t xml:space="preserve"> </w:t>
      </w:r>
      <w:r w:rsidR="0068697B" w:rsidRPr="007663F8">
        <w:rPr>
          <w:rFonts w:ascii="GHEA Grapalat" w:hAnsi="GHEA Grapalat" w:cs="Sylfaen" w:hint="eastAsia"/>
        </w:rPr>
        <w:t>несоответствующее</w:t>
      </w:r>
      <w:r w:rsidR="0068697B" w:rsidRPr="007663F8">
        <w:rPr>
          <w:rFonts w:ascii="GHEA Grapalat" w:hAnsi="GHEA Grapalat" w:cs="Sylfaen"/>
        </w:rPr>
        <w:t xml:space="preserve"> </w:t>
      </w:r>
      <w:r w:rsidR="0068697B" w:rsidRPr="007663F8">
        <w:rPr>
          <w:rFonts w:ascii="GHEA Grapalat" w:hAnsi="GHEA Grapalat" w:cs="Sylfaen" w:hint="eastAsia"/>
        </w:rPr>
        <w:t>действительности</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участник</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представляет</w:t>
      </w:r>
      <w:r w:rsidR="0068697B" w:rsidRPr="007663F8">
        <w:rPr>
          <w:rFonts w:ascii="GHEA Grapalat" w:hAnsi="GHEA Grapalat" w:cs="Sylfaen"/>
        </w:rPr>
        <w:t xml:space="preserve"> </w:t>
      </w:r>
      <w:r w:rsidR="0068697B" w:rsidRPr="007663F8">
        <w:rPr>
          <w:rFonts w:ascii="GHEA Grapalat" w:hAnsi="GHEA Grapalat" w:cs="Sylfaen" w:hint="eastAsia"/>
        </w:rPr>
        <w:t>предусмотренные</w:t>
      </w:r>
      <w:r w:rsidR="0068697B" w:rsidRPr="007663F8">
        <w:rPr>
          <w:rFonts w:ascii="GHEA Grapalat" w:hAnsi="GHEA Grapalat" w:cs="Sylfaen"/>
        </w:rPr>
        <w:t xml:space="preserve"> </w:t>
      </w:r>
      <w:r w:rsidR="0068697B" w:rsidRPr="007663F8">
        <w:rPr>
          <w:rFonts w:ascii="GHEA Grapalat" w:hAnsi="GHEA Grapalat" w:cs="Sylfaen" w:hint="eastAsia"/>
        </w:rPr>
        <w:t>приглашением</w:t>
      </w:r>
      <w:r w:rsidR="0068697B" w:rsidRPr="007663F8">
        <w:rPr>
          <w:rFonts w:ascii="GHEA Grapalat" w:hAnsi="GHEA Grapalat" w:cs="Sylfaen"/>
        </w:rPr>
        <w:t xml:space="preserve"> </w:t>
      </w:r>
      <w:r w:rsidR="0068697B" w:rsidRPr="007663F8">
        <w:rPr>
          <w:rFonts w:ascii="GHEA Grapalat" w:hAnsi="GHEA Grapalat" w:cs="Sylfaen" w:hint="eastAsia"/>
        </w:rPr>
        <w:t>документы</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порядке</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сроки</w:t>
      </w:r>
      <w:r w:rsidR="0068697B" w:rsidRPr="007663F8">
        <w:rPr>
          <w:rFonts w:ascii="GHEA Grapalat" w:hAnsi="GHEA Grapalat" w:cs="Sylfaen"/>
        </w:rPr>
        <w:t xml:space="preserve">, </w:t>
      </w:r>
      <w:r w:rsidR="0068697B" w:rsidRPr="007663F8">
        <w:rPr>
          <w:rFonts w:ascii="GHEA Grapalat" w:hAnsi="GHEA Grapalat" w:cs="Sylfaen" w:hint="eastAsia"/>
        </w:rPr>
        <w:t>установленные</w:t>
      </w:r>
      <w:r w:rsidR="0068697B" w:rsidRPr="007663F8">
        <w:rPr>
          <w:rFonts w:ascii="GHEA Grapalat" w:hAnsi="GHEA Grapalat" w:cs="Sylfaen"/>
        </w:rPr>
        <w:t xml:space="preserve"> </w:t>
      </w:r>
      <w:r w:rsidR="0068697B" w:rsidRPr="007663F8">
        <w:rPr>
          <w:rFonts w:ascii="GHEA Grapalat" w:hAnsi="GHEA Grapalat" w:cs="Sylfaen" w:hint="eastAsia"/>
        </w:rPr>
        <w:t>настоящим</w:t>
      </w:r>
      <w:r w:rsidR="0068697B" w:rsidRPr="007663F8">
        <w:rPr>
          <w:rFonts w:ascii="GHEA Grapalat" w:hAnsi="GHEA Grapalat" w:cs="Sylfaen"/>
        </w:rPr>
        <w:t xml:space="preserve"> </w:t>
      </w:r>
      <w:r w:rsidR="0068697B" w:rsidRPr="007663F8">
        <w:rPr>
          <w:rFonts w:ascii="GHEA Grapalat" w:hAnsi="GHEA Grapalat" w:cs="Sylfaen" w:hint="eastAsia"/>
        </w:rPr>
        <w:t>приглашением</w:t>
      </w:r>
      <w:r w:rsidR="0068697B"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BD06BE">
        <w:rPr>
          <w:rFonts w:ascii="GHEA Grapalat" w:hAnsi="GHEA Grapalat" w:cs="Sylfaen"/>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Pr="004A296E">
        <w:rPr>
          <w:rFonts w:ascii="GHEA Grapalat" w:hAnsi="GHEA Grapalat" w:cs="Sylfaen"/>
        </w:rPr>
        <w:t xml:space="preserve"> </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отобранный</w:t>
      </w:r>
      <w:r w:rsidR="0068697B" w:rsidRPr="007663F8">
        <w:rPr>
          <w:rFonts w:ascii="GHEA Grapalat" w:hAnsi="GHEA Grapalat" w:cs="Sylfaen"/>
        </w:rPr>
        <w:t xml:space="preserve"> </w:t>
      </w:r>
      <w:r w:rsidR="0068697B" w:rsidRPr="007663F8">
        <w:rPr>
          <w:rFonts w:ascii="GHEA Grapalat" w:hAnsi="GHEA Grapalat" w:cs="Sylfaen" w:hint="eastAsia"/>
        </w:rPr>
        <w:t>участник</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представляет</w:t>
      </w:r>
      <w:r w:rsidR="0068697B" w:rsidRPr="007663F8">
        <w:rPr>
          <w:rFonts w:ascii="GHEA Grapalat" w:hAnsi="GHEA Grapalat" w:cs="Sylfaen"/>
        </w:rPr>
        <w:t xml:space="preserve"> </w:t>
      </w:r>
      <w:r w:rsidR="0068697B" w:rsidRPr="007663F8">
        <w:rPr>
          <w:rFonts w:ascii="GHEA Grapalat" w:hAnsi="GHEA Grapalat" w:cs="Sylfaen" w:hint="eastAsia"/>
        </w:rPr>
        <w:t>обеспечение</w:t>
      </w:r>
      <w:r w:rsidR="0068697B" w:rsidRPr="007663F8">
        <w:rPr>
          <w:rFonts w:ascii="GHEA Grapalat" w:hAnsi="GHEA Grapalat" w:cs="Sylfaen"/>
        </w:rPr>
        <w:t xml:space="preserve"> </w:t>
      </w:r>
      <w:r w:rsidR="0068697B" w:rsidRPr="007663F8">
        <w:rPr>
          <w:rFonts w:ascii="GHEA Grapalat" w:hAnsi="GHEA Grapalat" w:cs="Sylfaen" w:hint="eastAsia"/>
        </w:rPr>
        <w:t>договора</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если</w:t>
      </w:r>
      <w:r w:rsidR="0068697B" w:rsidRPr="007663F8">
        <w:rPr>
          <w:rFonts w:ascii="GHEA Grapalat" w:hAnsi="GHEA Grapalat" w:cs="Sylfaen"/>
        </w:rPr>
        <w:t xml:space="preserve"> </w:t>
      </w:r>
      <w:r w:rsidR="0068697B" w:rsidRPr="007663F8">
        <w:rPr>
          <w:rFonts w:ascii="GHEA Grapalat" w:hAnsi="GHEA Grapalat" w:cs="Sylfaen" w:hint="eastAsia"/>
        </w:rPr>
        <w:t>процедура</w:t>
      </w:r>
      <w:r w:rsidR="0068697B" w:rsidRPr="007663F8">
        <w:rPr>
          <w:rFonts w:ascii="GHEA Grapalat" w:hAnsi="GHEA Grapalat" w:cs="Sylfaen"/>
        </w:rPr>
        <w:t xml:space="preserve"> </w:t>
      </w:r>
      <w:r w:rsidR="0068697B" w:rsidRPr="007663F8">
        <w:rPr>
          <w:rFonts w:ascii="GHEA Grapalat" w:hAnsi="GHEA Grapalat" w:cs="Sylfaen" w:hint="eastAsia"/>
        </w:rPr>
        <w:t>организована</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соответствии</w:t>
      </w:r>
      <w:r w:rsidR="0068697B" w:rsidRPr="007663F8">
        <w:rPr>
          <w:rFonts w:ascii="GHEA Grapalat" w:hAnsi="GHEA Grapalat" w:cs="Sylfaen"/>
        </w:rPr>
        <w:t xml:space="preserve"> </w:t>
      </w:r>
      <w:r w:rsidR="0068697B" w:rsidRPr="007663F8">
        <w:rPr>
          <w:rFonts w:ascii="GHEA Grapalat" w:hAnsi="GHEA Grapalat" w:cs="Sylfaen" w:hint="eastAsia"/>
        </w:rPr>
        <w:t>с</w:t>
      </w:r>
      <w:r w:rsidR="0068697B" w:rsidRPr="007663F8">
        <w:rPr>
          <w:rFonts w:ascii="GHEA Grapalat" w:hAnsi="GHEA Grapalat" w:cs="Sylfaen"/>
        </w:rPr>
        <w:t xml:space="preserve"> </w:t>
      </w:r>
      <w:r w:rsidR="0068697B" w:rsidRPr="007663F8">
        <w:rPr>
          <w:rFonts w:ascii="GHEA Grapalat" w:hAnsi="GHEA Grapalat" w:cs="Sylfaen" w:hint="eastAsia"/>
        </w:rPr>
        <w:t>нормами</w:t>
      </w:r>
      <w:r w:rsidR="0068697B" w:rsidRPr="007663F8">
        <w:rPr>
          <w:rFonts w:ascii="GHEA Grapalat" w:hAnsi="GHEA Grapalat" w:cs="Sylfaen"/>
        </w:rPr>
        <w:t xml:space="preserve">, </w:t>
      </w:r>
      <w:r w:rsidR="0068697B" w:rsidRPr="007663F8">
        <w:rPr>
          <w:rFonts w:ascii="GHEA Grapalat" w:hAnsi="GHEA Grapalat" w:cs="Sylfaen" w:hint="eastAsia"/>
        </w:rPr>
        <w:t>предусмотренным</w:t>
      </w:r>
      <w:r w:rsidR="0068697B" w:rsidRPr="007663F8">
        <w:rPr>
          <w:rFonts w:ascii="GHEA Grapalat" w:hAnsi="GHEA Grapalat" w:cs="Sylfaen"/>
        </w:rPr>
        <w:t xml:space="preserve"> </w:t>
      </w:r>
      <w:r w:rsidR="0068697B" w:rsidRPr="007663F8">
        <w:rPr>
          <w:rFonts w:ascii="GHEA Grapalat" w:hAnsi="GHEA Grapalat" w:cs="Sylfaen" w:hint="eastAsia"/>
        </w:rPr>
        <w:t>частью</w:t>
      </w:r>
      <w:r w:rsidR="0068697B" w:rsidRPr="007663F8">
        <w:rPr>
          <w:rFonts w:ascii="GHEA Grapalat" w:hAnsi="GHEA Grapalat" w:cs="Sylfaen"/>
        </w:rPr>
        <w:t xml:space="preserve"> 6 </w:t>
      </w:r>
      <w:r w:rsidR="0068697B" w:rsidRPr="007663F8">
        <w:rPr>
          <w:rFonts w:ascii="GHEA Grapalat" w:hAnsi="GHEA Grapalat" w:cs="Sylfaen" w:hint="eastAsia"/>
        </w:rPr>
        <w:t>статьи</w:t>
      </w:r>
      <w:r w:rsidR="0068697B" w:rsidRPr="007663F8">
        <w:rPr>
          <w:rFonts w:ascii="GHEA Grapalat" w:hAnsi="GHEA Grapalat" w:cs="Sylfaen"/>
        </w:rPr>
        <w:t xml:space="preserve"> 15 </w:t>
      </w:r>
      <w:r w:rsidR="0068697B" w:rsidRPr="007663F8">
        <w:rPr>
          <w:rFonts w:ascii="GHEA Grapalat" w:hAnsi="GHEA Grapalat" w:cs="Sylfaen" w:hint="eastAsia"/>
        </w:rPr>
        <w:t>Закона</w:t>
      </w:r>
      <w:r w:rsidR="0068697B" w:rsidRPr="007663F8">
        <w:rPr>
          <w:rFonts w:ascii="GHEA Grapalat" w:hAnsi="GHEA Grapalat" w:cs="Sylfaen"/>
        </w:rPr>
        <w:t xml:space="preserve"> </w:t>
      </w:r>
      <w:r w:rsidR="0068697B" w:rsidRPr="007663F8">
        <w:rPr>
          <w:rFonts w:ascii="GHEA Grapalat" w:hAnsi="GHEA Grapalat" w:cs="Sylfaen" w:hint="eastAsia"/>
        </w:rPr>
        <w:t>РА</w:t>
      </w:r>
      <w:r w:rsidR="0068697B" w:rsidRPr="007663F8">
        <w:rPr>
          <w:rFonts w:ascii="GHEA Grapalat" w:hAnsi="GHEA Grapalat" w:cs="Sylfaen"/>
        </w:rPr>
        <w:t xml:space="preserve"> "</w:t>
      </w:r>
      <w:r w:rsidR="0068697B" w:rsidRPr="007663F8">
        <w:rPr>
          <w:rFonts w:ascii="GHEA Grapalat" w:hAnsi="GHEA Grapalat" w:cs="Sylfaen" w:hint="eastAsia"/>
        </w:rPr>
        <w:t>О</w:t>
      </w:r>
      <w:r w:rsidR="0068697B" w:rsidRPr="007663F8">
        <w:rPr>
          <w:rFonts w:ascii="GHEA Grapalat" w:hAnsi="GHEA Grapalat" w:cs="Sylfaen"/>
        </w:rPr>
        <w:t xml:space="preserve"> </w:t>
      </w:r>
      <w:r w:rsidR="0068697B" w:rsidRPr="007663F8">
        <w:rPr>
          <w:rFonts w:ascii="GHEA Grapalat" w:hAnsi="GHEA Grapalat" w:cs="Sylfaen" w:hint="eastAsia"/>
        </w:rPr>
        <w:t>закупках</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результате</w:t>
      </w:r>
      <w:r w:rsidR="0068697B" w:rsidRPr="007663F8">
        <w:rPr>
          <w:rFonts w:ascii="GHEA Grapalat" w:hAnsi="GHEA Grapalat" w:cs="Sylfaen"/>
        </w:rPr>
        <w:t xml:space="preserve"> </w:t>
      </w:r>
      <w:r w:rsidR="0068697B" w:rsidRPr="007663F8">
        <w:rPr>
          <w:rFonts w:ascii="GHEA Grapalat" w:hAnsi="GHEA Grapalat" w:cs="Sylfaen" w:hint="eastAsia"/>
        </w:rPr>
        <w:t>этого</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целях</w:t>
      </w:r>
      <w:r w:rsidR="0068697B" w:rsidRPr="007663F8">
        <w:rPr>
          <w:rFonts w:ascii="GHEA Grapalat" w:hAnsi="GHEA Grapalat" w:cs="Sylfaen"/>
        </w:rPr>
        <w:t xml:space="preserve"> </w:t>
      </w:r>
      <w:r w:rsidR="0068697B" w:rsidRPr="007663F8">
        <w:rPr>
          <w:rFonts w:ascii="GHEA Grapalat" w:hAnsi="GHEA Grapalat" w:cs="Sylfaen" w:hint="eastAsia"/>
        </w:rPr>
        <w:t>заключения</w:t>
      </w:r>
      <w:r w:rsidR="0068697B" w:rsidRPr="007663F8">
        <w:rPr>
          <w:rFonts w:ascii="GHEA Grapalat" w:hAnsi="GHEA Grapalat" w:cs="Sylfaen"/>
        </w:rPr>
        <w:t xml:space="preserve"> </w:t>
      </w:r>
      <w:r w:rsidR="0068697B" w:rsidRPr="007663F8">
        <w:rPr>
          <w:rFonts w:ascii="GHEA Grapalat" w:hAnsi="GHEA Grapalat" w:cs="Sylfaen" w:hint="eastAsia"/>
        </w:rPr>
        <w:t>соглашения</w:t>
      </w:r>
      <w:r w:rsidR="0068697B" w:rsidRPr="007663F8">
        <w:rPr>
          <w:rFonts w:ascii="GHEA Grapalat" w:hAnsi="GHEA Grapalat" w:cs="Sylfaen"/>
        </w:rPr>
        <w:t xml:space="preserve"> </w:t>
      </w:r>
      <w:r w:rsidR="0068697B" w:rsidRPr="007663F8">
        <w:rPr>
          <w:rFonts w:ascii="GHEA Grapalat" w:hAnsi="GHEA Grapalat" w:cs="Sylfaen" w:hint="eastAsia"/>
        </w:rPr>
        <w:t>лицо</w:t>
      </w:r>
      <w:r w:rsidR="0068697B" w:rsidRPr="007663F8">
        <w:rPr>
          <w:rFonts w:ascii="GHEA Grapalat" w:hAnsi="GHEA Grapalat" w:cs="Sylfaen"/>
        </w:rPr>
        <w:t xml:space="preserve">, </w:t>
      </w:r>
      <w:r w:rsidR="0068697B" w:rsidRPr="007663F8">
        <w:rPr>
          <w:rFonts w:ascii="GHEA Grapalat" w:hAnsi="GHEA Grapalat" w:cs="Sylfaen" w:hint="eastAsia"/>
        </w:rPr>
        <w:t>заключившее</w:t>
      </w:r>
      <w:r w:rsidR="0068697B" w:rsidRPr="007663F8">
        <w:rPr>
          <w:rFonts w:ascii="GHEA Grapalat" w:hAnsi="GHEA Grapalat" w:cs="Sylfaen"/>
        </w:rPr>
        <w:t xml:space="preserve"> </w:t>
      </w:r>
      <w:r w:rsidR="0068697B" w:rsidRPr="007663F8">
        <w:rPr>
          <w:rFonts w:ascii="GHEA Grapalat" w:hAnsi="GHEA Grapalat" w:cs="Sylfaen" w:hint="eastAsia"/>
        </w:rPr>
        <w:t>договор</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установленный</w:t>
      </w:r>
      <w:r w:rsidR="0068697B" w:rsidRPr="007663F8">
        <w:rPr>
          <w:rFonts w:ascii="GHEA Grapalat" w:hAnsi="GHEA Grapalat" w:cs="Sylfaen"/>
        </w:rPr>
        <w:t xml:space="preserve"> </w:t>
      </w:r>
      <w:r w:rsidR="0068697B" w:rsidRPr="007663F8">
        <w:rPr>
          <w:rFonts w:ascii="GHEA Grapalat" w:hAnsi="GHEA Grapalat" w:cs="Sylfaen" w:hint="eastAsia"/>
        </w:rPr>
        <w:t>срок</w:t>
      </w:r>
      <w:r w:rsidR="0068697B" w:rsidRPr="007663F8">
        <w:rPr>
          <w:rFonts w:ascii="GHEA Grapalat" w:hAnsi="GHEA Grapalat" w:cs="Sylfaen"/>
        </w:rPr>
        <w:t xml:space="preserve"> </w:t>
      </w:r>
      <w:r w:rsidR="0068697B" w:rsidRPr="007663F8">
        <w:rPr>
          <w:rFonts w:ascii="GHEA Grapalat" w:hAnsi="GHEA Grapalat" w:cs="Sylfaen" w:hint="eastAsia"/>
        </w:rPr>
        <w:t>обеспечение</w:t>
      </w:r>
      <w:r w:rsidR="0068697B" w:rsidRPr="007663F8">
        <w:rPr>
          <w:rFonts w:ascii="GHEA Grapalat" w:hAnsi="GHEA Grapalat" w:cs="Sylfaen"/>
        </w:rPr>
        <w:t xml:space="preserve"> </w:t>
      </w:r>
      <w:r w:rsidR="0068697B" w:rsidRPr="007663F8">
        <w:rPr>
          <w:rFonts w:ascii="GHEA Grapalat" w:hAnsi="GHEA Grapalat" w:cs="Sylfaen" w:hint="eastAsia"/>
        </w:rPr>
        <w:t>договора</w:t>
      </w:r>
      <w:r w:rsidR="0068697B" w:rsidRPr="007663F8">
        <w:rPr>
          <w:rFonts w:ascii="GHEA Grapalat" w:hAnsi="GHEA Grapalat" w:cs="Sylfaen"/>
        </w:rPr>
        <w:t xml:space="preserve"> </w:t>
      </w:r>
      <w:r w:rsidR="0068697B" w:rsidRPr="007663F8">
        <w:rPr>
          <w:rFonts w:ascii="GHEA Grapalat" w:hAnsi="GHEA Grapalat" w:cs="Sylfaen" w:hint="eastAsia"/>
        </w:rPr>
        <w:t>и</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квалификации</w:t>
      </w:r>
      <w:r w:rsidR="0068697B" w:rsidRPr="007663F8">
        <w:rPr>
          <w:rFonts w:ascii="GHEA Grapalat" w:hAnsi="GHEA Grapalat" w:cs="Sylfaen"/>
        </w:rPr>
        <w:t xml:space="preserve">, </w:t>
      </w:r>
      <w:r w:rsidR="0068697B" w:rsidRPr="007663F8">
        <w:rPr>
          <w:rFonts w:ascii="GHEA Grapalat" w:hAnsi="GHEA Grapalat" w:cs="Sylfaen" w:hint="eastAsia"/>
        </w:rPr>
        <w:t>представленного</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виде</w:t>
      </w:r>
      <w:r w:rsidR="0068697B" w:rsidRPr="007663F8">
        <w:rPr>
          <w:rFonts w:ascii="GHEA Grapalat" w:hAnsi="GHEA Grapalat" w:cs="Sylfaen"/>
        </w:rPr>
        <w:t xml:space="preserve"> </w:t>
      </w:r>
      <w:r w:rsidR="0068697B" w:rsidRPr="007663F8">
        <w:rPr>
          <w:rFonts w:ascii="GHEA Grapalat" w:hAnsi="GHEA Grapalat" w:cs="Sylfaen" w:hint="eastAsia"/>
        </w:rPr>
        <w:t>односторонне</w:t>
      </w:r>
      <w:r w:rsidR="0068697B" w:rsidRPr="007663F8">
        <w:rPr>
          <w:rFonts w:ascii="GHEA Grapalat" w:hAnsi="GHEA Grapalat" w:cs="Sylfaen"/>
        </w:rPr>
        <w:t xml:space="preserve"> </w:t>
      </w:r>
      <w:r w:rsidR="0068697B" w:rsidRPr="007663F8">
        <w:rPr>
          <w:rFonts w:ascii="GHEA Grapalat" w:hAnsi="GHEA Grapalat" w:cs="Sylfaen" w:hint="eastAsia"/>
        </w:rPr>
        <w:t>утвержденного</w:t>
      </w:r>
      <w:r w:rsidR="0068697B" w:rsidRPr="007663F8">
        <w:rPr>
          <w:rFonts w:ascii="GHEA Grapalat" w:hAnsi="GHEA Grapalat" w:cs="Sylfaen"/>
        </w:rPr>
        <w:t xml:space="preserve"> </w:t>
      </w:r>
      <w:r w:rsidR="0068697B" w:rsidRPr="007663F8">
        <w:rPr>
          <w:rFonts w:ascii="GHEA Grapalat" w:hAnsi="GHEA Grapalat" w:cs="Sylfaen" w:hint="eastAsia"/>
        </w:rPr>
        <w:t>заявления</w:t>
      </w:r>
      <w:r w:rsidR="0068697B" w:rsidRPr="007663F8">
        <w:rPr>
          <w:rFonts w:ascii="GHEA Grapalat" w:hAnsi="GHEA Grapalat" w:cs="Sylfaen"/>
        </w:rPr>
        <w:t xml:space="preserve">- </w:t>
      </w:r>
      <w:r w:rsidR="0068697B" w:rsidRPr="007663F8">
        <w:rPr>
          <w:rFonts w:ascii="GHEA Grapalat" w:hAnsi="GHEA Grapalat" w:cs="Sylfaen" w:hint="eastAsia"/>
        </w:rPr>
        <w:t>неустойки</w:t>
      </w:r>
      <w:r w:rsidR="0068697B" w:rsidRPr="007663F8">
        <w:rPr>
          <w:rFonts w:ascii="GHEA Grapalat" w:hAnsi="GHEA Grapalat" w:cs="Sylfaen"/>
        </w:rPr>
        <w:t xml:space="preserve"> (</w:t>
      </w:r>
      <w:r w:rsidR="0068697B" w:rsidRPr="007663F8">
        <w:rPr>
          <w:rFonts w:ascii="GHEA Grapalat" w:hAnsi="GHEA Grapalat" w:cs="Sylfaen" w:hint="eastAsia"/>
        </w:rPr>
        <w:t>далее</w:t>
      </w:r>
      <w:r w:rsidR="0068697B" w:rsidRPr="007663F8">
        <w:rPr>
          <w:rFonts w:ascii="GHEA Grapalat" w:hAnsi="GHEA Grapalat" w:cs="Sylfaen"/>
        </w:rPr>
        <w:t xml:space="preserve"> </w:t>
      </w:r>
      <w:r w:rsidR="0068697B" w:rsidRPr="007663F8">
        <w:rPr>
          <w:rFonts w:ascii="GHEA Grapalat" w:hAnsi="GHEA Grapalat" w:cs="Sylfaen" w:hint="eastAsia"/>
        </w:rPr>
        <w:t>также</w:t>
      </w:r>
      <w:r w:rsidR="0068697B" w:rsidRPr="007663F8">
        <w:rPr>
          <w:rFonts w:ascii="GHEA Grapalat" w:hAnsi="GHEA Grapalat" w:cs="Sylfaen"/>
        </w:rPr>
        <w:t xml:space="preserve"> </w:t>
      </w:r>
      <w:r w:rsidR="0068697B" w:rsidRPr="007663F8">
        <w:rPr>
          <w:rFonts w:ascii="GHEA Grapalat" w:hAnsi="GHEA Grapalat" w:cs="Sylfaen" w:hint="eastAsia"/>
        </w:rPr>
        <w:t>неустойки</w:t>
      </w:r>
      <w:r w:rsidR="0068697B" w:rsidRPr="007663F8">
        <w:rPr>
          <w:rFonts w:ascii="GHEA Grapalat" w:hAnsi="GHEA Grapalat" w:cs="Sylfaen"/>
        </w:rPr>
        <w:t xml:space="preserve">), </w:t>
      </w:r>
      <w:r w:rsidR="0068697B" w:rsidRPr="007663F8">
        <w:rPr>
          <w:rFonts w:ascii="GHEA Grapalat" w:hAnsi="GHEA Grapalat" w:cs="Sylfaen" w:hint="eastAsia"/>
        </w:rPr>
        <w:t>не</w:t>
      </w:r>
      <w:r w:rsidR="0068697B" w:rsidRPr="007663F8">
        <w:rPr>
          <w:rFonts w:ascii="GHEA Grapalat" w:hAnsi="GHEA Grapalat" w:cs="Sylfaen"/>
        </w:rPr>
        <w:t xml:space="preserve"> </w:t>
      </w:r>
      <w:r w:rsidR="0068697B" w:rsidRPr="007663F8">
        <w:rPr>
          <w:rFonts w:ascii="GHEA Grapalat" w:hAnsi="GHEA Grapalat" w:cs="Sylfaen" w:hint="eastAsia"/>
        </w:rPr>
        <w:t>заменяет</w:t>
      </w:r>
      <w:r w:rsidR="0068697B" w:rsidRPr="007663F8">
        <w:rPr>
          <w:rFonts w:ascii="GHEA Grapalat" w:hAnsi="GHEA Grapalat" w:cs="Sylfaen"/>
        </w:rPr>
        <w:t xml:space="preserve"> </w:t>
      </w:r>
      <w:r w:rsidR="0068697B" w:rsidRPr="007663F8">
        <w:rPr>
          <w:rFonts w:ascii="GHEA Grapalat" w:hAnsi="GHEA Grapalat" w:cs="Sylfaen" w:hint="eastAsia"/>
        </w:rPr>
        <w:t>на</w:t>
      </w:r>
      <w:r w:rsidR="0068697B" w:rsidRPr="007663F8">
        <w:rPr>
          <w:rFonts w:ascii="GHEA Grapalat" w:hAnsi="GHEA Grapalat" w:cs="Sylfaen"/>
        </w:rPr>
        <w:t xml:space="preserve"> </w:t>
      </w:r>
      <w:r w:rsidR="0068697B" w:rsidRPr="007663F8">
        <w:rPr>
          <w:rFonts w:ascii="GHEA Grapalat" w:hAnsi="GHEA Grapalat" w:cs="Sylfaen" w:hint="eastAsia"/>
        </w:rPr>
        <w:t>банковскую</w:t>
      </w:r>
      <w:r w:rsidR="0068697B" w:rsidRPr="007663F8">
        <w:rPr>
          <w:rFonts w:ascii="GHEA Grapalat" w:hAnsi="GHEA Grapalat" w:cs="Sylfaen"/>
        </w:rPr>
        <w:t xml:space="preserve"> </w:t>
      </w:r>
      <w:r w:rsidR="0068697B" w:rsidRPr="007663F8">
        <w:rPr>
          <w:rFonts w:ascii="GHEA Grapalat" w:hAnsi="GHEA Grapalat" w:cs="Sylfaen" w:hint="eastAsia"/>
        </w:rPr>
        <w:t>гарантию</w:t>
      </w:r>
      <w:r w:rsidR="0068697B" w:rsidRPr="007663F8">
        <w:rPr>
          <w:rFonts w:ascii="GHEA Grapalat" w:hAnsi="GHEA Grapalat" w:cs="Sylfaen"/>
        </w:rPr>
        <w:t xml:space="preserve"> </w:t>
      </w:r>
      <w:r w:rsidR="0068697B" w:rsidRPr="007663F8">
        <w:rPr>
          <w:rFonts w:ascii="GHEA Grapalat" w:hAnsi="GHEA Grapalat" w:cs="Sylfaen" w:hint="eastAsia"/>
        </w:rPr>
        <w:t>или</w:t>
      </w:r>
      <w:r w:rsidR="0068697B" w:rsidRPr="007663F8">
        <w:rPr>
          <w:rFonts w:ascii="GHEA Grapalat" w:hAnsi="GHEA Grapalat" w:cs="Sylfaen"/>
        </w:rPr>
        <w:t xml:space="preserve"> </w:t>
      </w:r>
      <w:r w:rsidR="0068697B" w:rsidRPr="007663F8">
        <w:rPr>
          <w:rFonts w:ascii="GHEA Grapalat" w:hAnsi="GHEA Grapalat" w:cs="Sylfaen" w:hint="eastAsia"/>
        </w:rPr>
        <w:t>наличные</w:t>
      </w:r>
      <w:r w:rsidR="0068697B" w:rsidRPr="007663F8">
        <w:rPr>
          <w:rFonts w:ascii="GHEA Grapalat" w:hAnsi="GHEA Grapalat" w:cs="Sylfaen"/>
        </w:rPr>
        <w:t xml:space="preserve"> </w:t>
      </w:r>
      <w:r w:rsidR="0068697B" w:rsidRPr="007663F8">
        <w:rPr>
          <w:rFonts w:ascii="GHEA Grapalat" w:hAnsi="GHEA Grapalat" w:cs="Sylfaen" w:hint="eastAsia"/>
        </w:rPr>
        <w:t>деньги</w:t>
      </w:r>
      <w:r w:rsidR="0068697B" w:rsidRPr="007663F8">
        <w:rPr>
          <w:rFonts w:ascii="GHEA Grapalat" w:hAnsi="GHEA Grapalat" w:cs="Sylfaen"/>
        </w:rPr>
        <w:t xml:space="preserve">, </w:t>
      </w:r>
      <w:r w:rsidR="0068697B" w:rsidRPr="007663F8">
        <w:rPr>
          <w:rFonts w:ascii="GHEA Grapalat" w:hAnsi="GHEA Grapalat" w:cs="Sylfaen" w:hint="eastAsia"/>
        </w:rPr>
        <w:t>то</w:t>
      </w:r>
      <w:r w:rsidR="0068697B" w:rsidRPr="007663F8">
        <w:rPr>
          <w:rFonts w:ascii="GHEA Grapalat" w:hAnsi="GHEA Grapalat" w:cs="Sylfaen"/>
        </w:rPr>
        <w:t xml:space="preserve"> </w:t>
      </w:r>
      <w:r w:rsidR="0068697B" w:rsidRPr="007663F8">
        <w:rPr>
          <w:rFonts w:ascii="GHEA Grapalat" w:hAnsi="GHEA Grapalat" w:cs="Sylfaen" w:hint="eastAsia"/>
        </w:rPr>
        <w:t>это</w:t>
      </w:r>
      <w:r w:rsidR="0068697B" w:rsidRPr="007663F8">
        <w:rPr>
          <w:rFonts w:ascii="GHEA Grapalat" w:hAnsi="GHEA Grapalat" w:cs="Sylfaen"/>
        </w:rPr>
        <w:t xml:space="preserve"> </w:t>
      </w:r>
      <w:r w:rsidR="0068697B" w:rsidRPr="007663F8">
        <w:rPr>
          <w:rFonts w:ascii="GHEA Grapalat" w:hAnsi="GHEA Grapalat" w:cs="Sylfaen" w:hint="eastAsia"/>
        </w:rPr>
        <w:t>обстоятельство</w:t>
      </w:r>
      <w:r w:rsidR="0068697B" w:rsidRPr="007663F8">
        <w:rPr>
          <w:rFonts w:ascii="GHEA Grapalat" w:hAnsi="GHEA Grapalat" w:cs="Sylfaen"/>
        </w:rPr>
        <w:t xml:space="preserve"> </w:t>
      </w:r>
      <w:r w:rsidR="0068697B" w:rsidRPr="007663F8">
        <w:rPr>
          <w:rFonts w:ascii="GHEA Grapalat" w:hAnsi="GHEA Grapalat" w:cs="Sylfaen" w:hint="eastAsia"/>
        </w:rPr>
        <w:t>считается</w:t>
      </w:r>
      <w:r w:rsidR="0068697B" w:rsidRPr="007663F8">
        <w:rPr>
          <w:rFonts w:ascii="GHEA Grapalat" w:hAnsi="GHEA Grapalat" w:cs="Sylfaen"/>
        </w:rPr>
        <w:t xml:space="preserve"> </w:t>
      </w:r>
      <w:r w:rsidR="0068697B" w:rsidRPr="007663F8">
        <w:rPr>
          <w:rFonts w:ascii="GHEA Grapalat" w:hAnsi="GHEA Grapalat" w:cs="Sylfaen" w:hint="eastAsia"/>
        </w:rPr>
        <w:t>нарушением</w:t>
      </w:r>
      <w:r w:rsidR="0068697B" w:rsidRPr="007663F8">
        <w:rPr>
          <w:rFonts w:ascii="GHEA Grapalat" w:hAnsi="GHEA Grapalat" w:cs="Sylfaen"/>
        </w:rPr>
        <w:t xml:space="preserve"> </w:t>
      </w:r>
      <w:r w:rsidR="0068697B" w:rsidRPr="007663F8">
        <w:rPr>
          <w:rFonts w:ascii="GHEA Grapalat" w:hAnsi="GHEA Grapalat" w:cs="Sylfaen" w:hint="eastAsia"/>
        </w:rPr>
        <w:t>обязательства</w:t>
      </w:r>
      <w:r w:rsidR="0068697B" w:rsidRPr="007663F8">
        <w:rPr>
          <w:rFonts w:ascii="GHEA Grapalat" w:hAnsi="GHEA Grapalat" w:cs="Sylfaen"/>
        </w:rPr>
        <w:t xml:space="preserve"> </w:t>
      </w:r>
      <w:r w:rsidR="0068697B" w:rsidRPr="007663F8">
        <w:rPr>
          <w:rFonts w:ascii="GHEA Grapalat" w:hAnsi="GHEA Grapalat" w:cs="Sylfaen" w:hint="eastAsia"/>
        </w:rPr>
        <w:t>участника</w:t>
      </w:r>
      <w:r w:rsidR="0068697B" w:rsidRPr="007663F8">
        <w:rPr>
          <w:rFonts w:ascii="GHEA Grapalat" w:hAnsi="GHEA Grapalat" w:cs="Sylfaen"/>
        </w:rPr>
        <w:t xml:space="preserve"> </w:t>
      </w:r>
      <w:r w:rsidR="0068697B" w:rsidRPr="007663F8">
        <w:rPr>
          <w:rFonts w:ascii="GHEA Grapalat" w:hAnsi="GHEA Grapalat" w:cs="Sylfaen" w:hint="eastAsia"/>
        </w:rPr>
        <w:t>в</w:t>
      </w:r>
      <w:r w:rsidR="0068697B" w:rsidRPr="007663F8">
        <w:rPr>
          <w:rFonts w:ascii="GHEA Grapalat" w:hAnsi="GHEA Grapalat" w:cs="Sylfaen"/>
        </w:rPr>
        <w:t xml:space="preserve"> </w:t>
      </w:r>
      <w:r w:rsidR="0068697B" w:rsidRPr="007663F8">
        <w:rPr>
          <w:rFonts w:ascii="GHEA Grapalat" w:hAnsi="GHEA Grapalat" w:cs="Sylfaen" w:hint="eastAsia"/>
        </w:rPr>
        <w:t>рамках</w:t>
      </w:r>
      <w:r w:rsidR="0068697B" w:rsidRPr="007663F8">
        <w:rPr>
          <w:rFonts w:ascii="GHEA Grapalat" w:hAnsi="GHEA Grapalat" w:cs="Sylfaen"/>
        </w:rPr>
        <w:t xml:space="preserve"> </w:t>
      </w:r>
      <w:r w:rsidR="0068697B" w:rsidRPr="007663F8">
        <w:rPr>
          <w:rFonts w:ascii="GHEA Grapalat" w:hAnsi="GHEA Grapalat" w:cs="Sylfaen" w:hint="eastAsia"/>
        </w:rPr>
        <w:t>процесса</w:t>
      </w:r>
      <w:r w:rsidR="0068697B" w:rsidRPr="007663F8">
        <w:rPr>
          <w:rFonts w:ascii="GHEA Grapalat" w:hAnsi="GHEA Grapalat" w:cs="Sylfaen"/>
        </w:rPr>
        <w:t xml:space="preserve"> </w:t>
      </w:r>
      <w:r w:rsidR="0068697B" w:rsidRPr="007663F8">
        <w:rPr>
          <w:rFonts w:ascii="GHEA Grapalat" w:hAnsi="GHEA Grapalat" w:cs="Sylfaen" w:hint="eastAsia"/>
        </w:rPr>
        <w:t>закупки</w:t>
      </w:r>
      <w:r w:rsidR="00D20FB6" w:rsidRPr="00D20FB6">
        <w:rPr>
          <w:rFonts w:ascii="GHEA Grapalat" w:hAnsi="GHEA Grapalat" w:cs="Sylfaen"/>
        </w:rPr>
        <w:t>,</w:t>
      </w:r>
    </w:p>
    <w:p w14:paraId="385065AD" w14:textId="77777777" w:rsidR="00BD06BE" w:rsidRPr="00BD06BE" w:rsidRDefault="00BD06BE" w:rsidP="00BD06BE">
      <w:pPr>
        <w:widowControl w:val="0"/>
        <w:tabs>
          <w:tab w:val="left" w:pos="0"/>
        </w:tabs>
        <w:ind w:left="-426" w:firstLine="284"/>
        <w:jc w:val="both"/>
        <w:rPr>
          <w:rFonts w:ascii="GHEA Grapalat" w:hAnsi="GHEA Grapalat" w:cs="Sylfaen"/>
        </w:rPr>
      </w:pPr>
      <w:r>
        <w:rPr>
          <w:rFonts w:ascii="GHEA Grapalat" w:hAnsi="GHEA Grapalat" w:cs="Sylfaen"/>
        </w:rPr>
        <w:t>-</w:t>
      </w:r>
      <w:r w:rsidRPr="00BD06BE">
        <w:rPr>
          <w:rFonts w:ascii="GHEA Grapalat" w:hAnsi="GHEA Grapalat" w:cs="Sylfaen"/>
        </w:rPr>
        <w:t xml:space="preserve"> </w:t>
      </w:r>
      <w:r w:rsidR="00D20FB6">
        <w:rPr>
          <w:rFonts w:ascii="GHEA Grapalat" w:hAnsi="GHEA Grapalat" w:cs="Sylfaen"/>
          <w:lang w:val="en-US"/>
        </w:rPr>
        <w:t>o</w:t>
      </w:r>
      <w:proofErr w:type="spellStart"/>
      <w:r w:rsidRPr="00BD06BE">
        <w:rPr>
          <w:rFonts w:ascii="GHEA Grapalat" w:hAnsi="GHEA Grapalat" w:cs="Sylfaen"/>
        </w:rPr>
        <w:t>бстоятельство</w:t>
      </w:r>
      <w:proofErr w:type="spellEnd"/>
      <w:r w:rsidRPr="00BD06BE">
        <w:rPr>
          <w:rFonts w:ascii="GHEA Grapalat" w:hAnsi="GHEA Grapalat" w:cs="Sylfaen"/>
        </w:rPr>
        <w:t>, предусмотренное в пункте 8.9.1 части 1 настоящего приглашения, не считается нарушением обязательств, взятых в рамках процесса закупки.</w:t>
      </w:r>
    </w:p>
    <w:p w14:paraId="7F595EE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299F76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7B58C55"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D53ECB"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1D6C823"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C8D11C"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E0B1CAE"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B57FC34" w14:textId="473AC612"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69732B2F"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24C912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E6A42CA"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D91184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5C2A11"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4C68759"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F432B84"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1EE913B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EA50B4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CAE4915" w14:textId="67AA09B5"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575D76">
        <w:rPr>
          <w:rFonts w:ascii="GHEA Grapalat" w:hAnsi="GHEA Grapalat"/>
          <w:sz w:val="24"/>
          <w:szCs w:val="24"/>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55367D93"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267C4D2A"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A91928"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736BF4A"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A5556B8" w14:textId="77777777" w:rsidR="00D544C1" w:rsidRDefault="00D544C1" w:rsidP="00B46D58">
      <w:pPr>
        <w:widowControl w:val="0"/>
        <w:spacing w:after="160"/>
        <w:jc w:val="center"/>
        <w:rPr>
          <w:rFonts w:ascii="GHEA Grapalat" w:hAnsi="GHEA Grapalat"/>
          <w:b/>
        </w:rPr>
      </w:pPr>
    </w:p>
    <w:p w14:paraId="46ECACB5"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00AA69C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A7EE5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96EBE7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088ED30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A42C79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1EF035CA"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04C4DDE"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A53FC11"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F9D76A"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5C9F169" w14:textId="77777777" w:rsidR="00863166" w:rsidRDefault="00863166" w:rsidP="00B46D58">
      <w:pPr>
        <w:widowControl w:val="0"/>
        <w:spacing w:after="160"/>
        <w:jc w:val="center"/>
        <w:rPr>
          <w:rFonts w:ascii="GHEA Grapalat" w:hAnsi="GHEA Grapalat"/>
          <w:b/>
        </w:rPr>
      </w:pPr>
    </w:p>
    <w:p w14:paraId="3F3F39FD"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77A06783" w14:textId="05152528"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940374">
        <w:rPr>
          <w:rFonts w:ascii="GHEA Grapalat" w:hAnsi="GHEA Grapalat"/>
          <w:color w:val="000000" w:themeColor="text1"/>
        </w:rPr>
        <w:t>.</w:t>
      </w:r>
      <w:r w:rsidR="004C0E39">
        <w:rPr>
          <w:rFonts w:ascii="GHEA Grapalat" w:hAnsi="GHEA Grapalat"/>
          <w:color w:val="000000" w:themeColor="text1"/>
        </w:rPr>
        <w:t xml:space="preserve"> </w:t>
      </w:r>
    </w:p>
    <w:p w14:paraId="5FB00D2A" w14:textId="3D09C5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940374">
        <w:rPr>
          <w:rFonts w:ascii="GHEA Grapalat" w:hAnsi="GHEA Grapalat"/>
        </w:rPr>
        <w:t>15</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387F96">
        <w:rPr>
          <w:rFonts w:ascii="GHEA Grapalat" w:hAnsi="GHEA Grapalat"/>
        </w:rPr>
        <w:t>.</w:t>
      </w:r>
      <w:r w:rsidRPr="009044F1">
        <w:rPr>
          <w:rFonts w:ascii="GHEA Grapalat" w:hAnsi="GHEA Grapalat"/>
        </w:rPr>
        <w:t xml:space="preserve"> </w:t>
      </w:r>
      <w:r w:rsidR="00387F96" w:rsidRPr="00A0589D">
        <w:rPr>
          <w:rFonts w:ascii="GHEA Grapalat" w:hAnsi="GHEA Grapalat" w:cs="Sylfaen"/>
        </w:rPr>
        <w:t xml:space="preserve">Обеспечение договора </w:t>
      </w:r>
      <w:proofErr w:type="spellStart"/>
      <w:r w:rsidR="00387F96">
        <w:rPr>
          <w:rFonts w:ascii="GHEA Grapalat" w:hAnsi="GHEA Grapalat" w:cs="Sylfaen"/>
        </w:rPr>
        <w:t>эаранее</w:t>
      </w:r>
      <w:proofErr w:type="spellEnd"/>
      <w:r w:rsidR="00387F96">
        <w:rPr>
          <w:rFonts w:ascii="GHEA Grapalat" w:hAnsi="GHEA Grapalat" w:cs="Sylfaen"/>
        </w:rPr>
        <w:t xml:space="preserve"> </w:t>
      </w:r>
      <w:r w:rsidR="00387F96" w:rsidRPr="00A0589D">
        <w:rPr>
          <w:rFonts w:ascii="GHEA Grapalat" w:hAnsi="GHEA Grapalat" w:cs="Sylfaen"/>
        </w:rPr>
        <w:t xml:space="preserve">представляется в виде в одностороннем порядке утвержденного заявления-в виде неустойки (приложение 5.1), </w:t>
      </w:r>
      <w:r w:rsidR="00387F96">
        <w:rPr>
          <w:rFonts w:ascii="GHEA Grapalat" w:hAnsi="GHEA Grapalat" w:cs="Sylfaen"/>
        </w:rPr>
        <w:t xml:space="preserve">при условии, </w:t>
      </w:r>
      <w:r w:rsidR="00387F96" w:rsidRPr="005562FF">
        <w:rPr>
          <w:rFonts w:ascii="GHEA Grapalat" w:hAnsi="GHEA Grapalat" w:cs="Sylfaen"/>
          <w:b/>
        </w:rPr>
        <w:t xml:space="preserve">что при выделении денежных средств на исполнение договора участник-победитель заменит обеспечение договора, представленное в виде возмещения убытков, </w:t>
      </w:r>
      <w:r w:rsidR="00387F96" w:rsidRPr="00E2769E">
        <w:rPr>
          <w:rFonts w:ascii="GHEA Grapalat" w:hAnsi="GHEA Grapalat" w:cs="Sylfaen"/>
          <w:b/>
        </w:rPr>
        <w:t>в виде банковской</w:t>
      </w:r>
      <w:r w:rsidR="00387F96" w:rsidRPr="005562FF">
        <w:rPr>
          <w:rFonts w:ascii="GHEA Grapalat" w:hAnsi="GHEA Grapalat" w:cs="Sylfaen"/>
          <w:b/>
        </w:rPr>
        <w:t xml:space="preserve"> гарантией или </w:t>
      </w:r>
      <w:r w:rsidR="00387F96" w:rsidRPr="00E2769E">
        <w:rPr>
          <w:rFonts w:ascii="GHEA Grapalat" w:hAnsi="GHEA Grapalat" w:cs="Sylfaen"/>
          <w:b/>
        </w:rPr>
        <w:t>наличных денег</w:t>
      </w:r>
      <w:r w:rsidR="00387F96" w:rsidRPr="005562FF">
        <w:rPr>
          <w:rFonts w:ascii="GHEA Grapalat" w:hAnsi="GHEA Grapalat" w:cs="Sylfaen"/>
          <w:b/>
        </w:rPr>
        <w:t xml:space="preserve"> с учетом подпункта 1 пункта 32 приложения N 1 постановления правительства РА N 526-Н от 4 мая 2017 года</w:t>
      </w:r>
      <w:r w:rsidR="00387F96" w:rsidRPr="00E2769E">
        <w:rPr>
          <w:rFonts w:ascii="GHEA Grapalat" w:hAnsi="GHEA Grapalat" w:cs="Sylfaen"/>
          <w:b/>
        </w:rPr>
        <w:t>.</w:t>
      </w:r>
    </w:p>
    <w:p w14:paraId="7FF5F8C5" w14:textId="5DCAC49D"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387F96">
        <w:rPr>
          <w:rFonts w:ascii="GHEA Grapalat" w:hAnsi="GHEA Grapalat"/>
        </w:rPr>
        <w:t>2</w:t>
      </w:r>
      <w:r w:rsidR="000C328E" w:rsidRPr="00375987">
        <w:rPr>
          <w:rFonts w:ascii="GHEA Grapalat" w:hAnsi="GHEA Grapalat"/>
        </w:rPr>
        <w:t>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1A5588B7"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E6AA4BA"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C3E620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5E0993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463EE69"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w:t>
      </w:r>
      <w:proofErr w:type="spellStart"/>
      <w:r w:rsidR="00525AFA" w:rsidRPr="00EA64AF">
        <w:rPr>
          <w:rFonts w:ascii="GHEA Grapalat" w:hAnsi="GHEA Grapalat"/>
        </w:rPr>
        <w:t>вылаты</w:t>
      </w:r>
      <w:proofErr w:type="spellEnd"/>
      <w:r w:rsidR="00525AFA" w:rsidRPr="00EA64AF">
        <w:rPr>
          <w:rFonts w:ascii="GHEA Grapalat" w:hAnsi="GHEA Grapalat"/>
        </w:rPr>
        <w:t xml:space="preserve">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8BE1AE5"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701A9AA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47AB11B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08D383CF"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35744603" w14:textId="77777777" w:rsidR="00671CF1" w:rsidRDefault="00671CF1" w:rsidP="00EA64AF">
      <w:pPr>
        <w:widowControl w:val="0"/>
        <w:tabs>
          <w:tab w:val="left" w:pos="1134"/>
        </w:tabs>
        <w:spacing w:after="160"/>
        <w:ind w:firstLine="567"/>
        <w:jc w:val="both"/>
        <w:rPr>
          <w:rFonts w:ascii="GHEA Grapalat" w:hAnsi="GHEA Grapalat"/>
        </w:rPr>
      </w:pPr>
    </w:p>
    <w:p w14:paraId="48AEA23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E9178CF" w14:textId="77777777" w:rsidR="002807DD" w:rsidRPr="009044F1" w:rsidRDefault="002807DD" w:rsidP="002807DD">
      <w:pPr>
        <w:rPr>
          <w:rFonts w:ascii="GHEA Grapalat" w:hAnsi="GHEA Grapalat" w:cs="Arial"/>
          <w:b/>
        </w:rPr>
      </w:pPr>
    </w:p>
    <w:p w14:paraId="5DD487D2"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D6B6F6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D9DED1A" w14:textId="246F9A4A"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1"/>
        <w:t>14</w:t>
      </w:r>
      <w:r w:rsidRPr="009044F1">
        <w:rPr>
          <w:rFonts w:ascii="GHEA Grapalat" w:hAnsi="GHEA Grapalat"/>
        </w:rPr>
        <w:t>.</w:t>
      </w:r>
    </w:p>
    <w:p w14:paraId="0E9DF61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CF746B8"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560E3AD"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10B2DBA"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4E61627" w14:textId="77777777" w:rsidR="003D3420" w:rsidRDefault="003D3420">
      <w:pPr>
        <w:rPr>
          <w:rFonts w:ascii="GHEA Grapalat" w:hAnsi="GHEA Grapalat"/>
          <w:b/>
        </w:rPr>
      </w:pPr>
    </w:p>
    <w:p w14:paraId="69ECD159"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D2834D9"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A8049CA"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69BA5DF"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C372D8A"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BDAAC39"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F0DDD2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1EAD259"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9499B8"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7D9E53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D3B1965"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F49E3D3"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0B5EEF8"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E9D675A"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792B792"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29927A4"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892A2FB"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C83604F"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7128A8B"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D59DA27"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6B12D3F8"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C5ACE13"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2A087D7"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388343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49395D"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32A94F4"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3A12B43"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9055BEA" w14:textId="77777777" w:rsidR="00E47984" w:rsidRPr="009044F1" w:rsidRDefault="00E47984" w:rsidP="00E47984">
      <w:pPr>
        <w:widowControl w:val="0"/>
        <w:spacing w:after="160"/>
        <w:jc w:val="both"/>
        <w:rPr>
          <w:rFonts w:ascii="GHEA Grapalat" w:hAnsi="GHEA Grapalat" w:cs="Sylfaen"/>
          <w:b/>
        </w:rPr>
      </w:pPr>
    </w:p>
    <w:p w14:paraId="5DA41126" w14:textId="77777777" w:rsidR="004373E3" w:rsidRDefault="004373E3" w:rsidP="00B46D58">
      <w:pPr>
        <w:rPr>
          <w:rFonts w:ascii="GHEA Grapalat" w:hAnsi="GHEA Grapalat"/>
          <w:b/>
        </w:rPr>
      </w:pPr>
    </w:p>
    <w:p w14:paraId="7A32C36E"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088050FE" w14:textId="77777777" w:rsidR="008842CE" w:rsidRPr="00374F4A" w:rsidRDefault="008842CE" w:rsidP="00B46D58">
      <w:pPr>
        <w:widowControl w:val="0"/>
        <w:spacing w:after="160"/>
        <w:jc w:val="center"/>
        <w:rPr>
          <w:rFonts w:ascii="GHEA Grapalat" w:hAnsi="GHEA Grapalat"/>
          <w:b/>
        </w:rPr>
      </w:pPr>
    </w:p>
    <w:p w14:paraId="3DAFE7D5" w14:textId="2F89E96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859D3">
        <w:rPr>
          <w:rFonts w:ascii="GHEA Grapalat" w:hAnsi="GHEA Grapalat"/>
          <w:b/>
        </w:rPr>
        <w:t>ЗАПРОС КОТИРОВОК</w:t>
      </w:r>
    </w:p>
    <w:p w14:paraId="205D9BC4" w14:textId="77777777" w:rsidR="00096865" w:rsidRPr="009044F1" w:rsidRDefault="00096865" w:rsidP="00B46D58">
      <w:pPr>
        <w:widowControl w:val="0"/>
        <w:spacing w:after="160"/>
        <w:jc w:val="center"/>
        <w:rPr>
          <w:rFonts w:ascii="GHEA Grapalat" w:hAnsi="GHEA Grapalat"/>
        </w:rPr>
      </w:pPr>
    </w:p>
    <w:p w14:paraId="422D695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32E54B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373E55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03208A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A83DF6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01DD38C"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734981FD"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660CC8D5"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3819263" w14:textId="77777777"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CD98EDE"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2"/>
        <w:t>15</w:t>
      </w:r>
    </w:p>
    <w:p w14:paraId="7A942861"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20DE1D35"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0413396C" w14:textId="58AA01B1"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2) сведения, предусмотренные подпунктом </w:t>
      </w:r>
      <w:r w:rsidR="00C5217F">
        <w:rPr>
          <w:rStyle w:val="y2iqfc"/>
          <w:rFonts w:ascii="GHEA Grapalat" w:hAnsi="GHEA Grapalat"/>
          <w:color w:val="1F1F1F"/>
          <w:sz w:val="24"/>
          <w:szCs w:val="24"/>
          <w:lang w:val="hy-AM"/>
        </w:rPr>
        <w:t>1</w:t>
      </w:r>
      <w:r w:rsidR="00C5217F" w:rsidRPr="00C5217F">
        <w:rPr>
          <w:rStyle w:val="y2iqfc"/>
          <w:rFonts w:ascii="GHEA Grapalat" w:hAnsi="GHEA Grapalat"/>
          <w:color w:val="1F1F1F"/>
          <w:sz w:val="24"/>
          <w:szCs w:val="24"/>
          <w:lang w:val="ru-RU"/>
        </w:rPr>
        <w:t>)</w:t>
      </w:r>
      <w:r w:rsidR="00C5217F">
        <w:rPr>
          <w:rStyle w:val="y2iqfc"/>
          <w:rFonts w:ascii="GHEA Grapalat" w:hAnsi="GHEA Grapalat"/>
          <w:color w:val="1F1F1F"/>
          <w:sz w:val="24"/>
          <w:szCs w:val="24"/>
          <w:lang w:val="af-ZA"/>
        </w:rPr>
        <w:t>,</w:t>
      </w:r>
      <w:r w:rsidRPr="00366698">
        <w:rPr>
          <w:rStyle w:val="y2iqfc"/>
          <w:rFonts w:ascii="GHEA Grapalat" w:hAnsi="GHEA Grapalat"/>
          <w:color w:val="1F1F1F"/>
          <w:sz w:val="24"/>
          <w:szCs w:val="24"/>
          <w:lang w:val="ru-RU"/>
        </w:rPr>
        <w:t xml:space="preserve"> документы, предусмотренные этим подпунктом,</w:t>
      </w:r>
    </w:p>
    <w:p w14:paraId="2A140AA5" w14:textId="77777777" w:rsidR="00286513" w:rsidRPr="008C1FF8" w:rsidRDefault="00286513"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w:t>
      </w:r>
      <w:r w:rsidR="009159DC" w:rsidRPr="00366698">
        <w:rPr>
          <w:rStyle w:val="y2iqfc"/>
          <w:rFonts w:ascii="GHEA Grapalat" w:hAnsi="GHEA Grapalat"/>
          <w:color w:val="1F1F1F"/>
          <w:sz w:val="24"/>
          <w:szCs w:val="24"/>
          <w:lang w:val="ru-RU"/>
        </w:rPr>
        <w:t>3</w:t>
      </w:r>
      <w:r w:rsidRPr="00366698">
        <w:rPr>
          <w:rStyle w:val="y2iqfc"/>
          <w:rFonts w:ascii="GHEA Grapalat" w:hAnsi="GHEA Grapalat"/>
          <w:color w:val="1F1F1F"/>
          <w:sz w:val="24"/>
          <w:szCs w:val="24"/>
          <w:lang w:val="ru-RU"/>
        </w:rPr>
        <w:t xml:space="preserve"> и требуемые им документы.</w:t>
      </w:r>
    </w:p>
    <w:p w14:paraId="5DE917F5" w14:textId="77777777" w:rsidR="00286513" w:rsidRDefault="00286513" w:rsidP="00B46D58">
      <w:pPr>
        <w:widowControl w:val="0"/>
        <w:tabs>
          <w:tab w:val="left" w:pos="1134"/>
        </w:tabs>
        <w:spacing w:after="160"/>
        <w:ind w:firstLine="540"/>
        <w:jc w:val="both"/>
        <w:rPr>
          <w:rFonts w:ascii="GHEA Grapalat" w:hAnsi="GHEA Grapalat"/>
          <w:b/>
        </w:rPr>
      </w:pPr>
    </w:p>
    <w:p w14:paraId="5248FECD"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5563CE6C"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70F2D7CD"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F4DDA1F"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8B59A79"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9F3EB2C" w14:textId="4195267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859D3">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D1082">
        <w:rPr>
          <w:rFonts w:ascii="GHEA Grapalat" w:hAnsi="GHEA Grapalat"/>
          <w:b/>
          <w:sz w:val="24"/>
          <w:szCs w:val="24"/>
        </w:rPr>
        <w:t>SHMANH-GHTsDzB-25/5</w:t>
      </w:r>
      <w:r w:rsidR="006132ED">
        <w:rPr>
          <w:rFonts w:ascii="GHEA Grapalat" w:hAnsi="GHEA Grapalat"/>
          <w:sz w:val="24"/>
          <w:szCs w:val="24"/>
        </w:rPr>
        <w:t>"</w:t>
      </w:r>
    </w:p>
    <w:p w14:paraId="2D91E14F" w14:textId="77777777" w:rsidR="00B2572B" w:rsidRDefault="00B2572B" w:rsidP="00B46D58">
      <w:pPr>
        <w:widowControl w:val="0"/>
        <w:spacing w:after="120"/>
        <w:jc w:val="center"/>
        <w:rPr>
          <w:rFonts w:ascii="GHEA Grapalat" w:hAnsi="GHEA Grapalat" w:cs="Sylfaen"/>
          <w:b/>
        </w:rPr>
      </w:pPr>
    </w:p>
    <w:p w14:paraId="507D63DF" w14:textId="77777777" w:rsidR="00D87B1D" w:rsidRPr="00374F4A" w:rsidRDefault="00D87B1D" w:rsidP="00B46D58">
      <w:pPr>
        <w:widowControl w:val="0"/>
        <w:spacing w:after="120"/>
        <w:jc w:val="center"/>
        <w:rPr>
          <w:rFonts w:ascii="GHEA Grapalat" w:hAnsi="GHEA Grapalat" w:cs="Sylfaen"/>
          <w:b/>
        </w:rPr>
      </w:pPr>
    </w:p>
    <w:p w14:paraId="756D497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CA91454" w14:textId="44561A6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D4F6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7D7DC523" w14:textId="77777777" w:rsidR="00B2572B" w:rsidRPr="00374F4A" w:rsidRDefault="00B2572B" w:rsidP="00B46D58">
      <w:pPr>
        <w:widowControl w:val="0"/>
        <w:spacing w:after="120"/>
        <w:jc w:val="center"/>
        <w:rPr>
          <w:rFonts w:ascii="GHEA Grapalat" w:hAnsi="GHEA Grapalat"/>
        </w:rPr>
      </w:pPr>
    </w:p>
    <w:p w14:paraId="5D00BBD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032DEC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A99508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6B456BE"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669CACA" w14:textId="58B73484" w:rsidR="00374F4A" w:rsidRPr="00DA5EA0" w:rsidRDefault="001D4F64" w:rsidP="001D4F64">
      <w:pPr>
        <w:jc w:val="both"/>
        <w:rPr>
          <w:rFonts w:ascii="GHEA Grapalat" w:hAnsi="GHEA Grapalat"/>
        </w:rPr>
      </w:pPr>
      <w:r>
        <w:rPr>
          <w:rFonts w:ascii="GHEA Grapalat" w:hAnsi="GHEA Grapalat"/>
        </w:rPr>
        <w:t>муниципалитетом Ани, ШМ,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7D0650">
        <w:rPr>
          <w:rFonts w:ascii="GHEA Grapalat" w:hAnsi="GHEA Grapalat"/>
        </w:rPr>
        <w:t>SHMANH-GHTsDzB-25/5</w:t>
      </w:r>
      <w:r w:rsidR="006132ED">
        <w:rPr>
          <w:rFonts w:ascii="GHEA Grapalat" w:hAnsi="GHEA Grapalat"/>
        </w:rPr>
        <w:t>"</w:t>
      </w:r>
      <w:r>
        <w:rPr>
          <w:rFonts w:ascii="GHEA Grapalat" w:hAnsi="GHEA Grapalat"/>
        </w:rPr>
        <w:t xml:space="preserve"> 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395804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965DB1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391B70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8283714"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9D5CD70" w14:textId="77777777" w:rsidR="000612B9" w:rsidRDefault="000612B9" w:rsidP="00B46D58">
      <w:pPr>
        <w:jc w:val="both"/>
        <w:rPr>
          <w:rFonts w:ascii="GHEA Grapalat" w:hAnsi="GHEA Grapalat"/>
        </w:rPr>
      </w:pPr>
    </w:p>
    <w:p w14:paraId="0A370CFE"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CFA34CD"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5C89615" w14:textId="77777777" w:rsidR="000612B9" w:rsidRDefault="000612B9" w:rsidP="00B46D58">
      <w:pPr>
        <w:jc w:val="both"/>
        <w:rPr>
          <w:rFonts w:ascii="GHEA Grapalat" w:hAnsi="GHEA Grapalat"/>
        </w:rPr>
      </w:pPr>
    </w:p>
    <w:p w14:paraId="1B3275F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9E4C33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8214B06" w14:textId="77777777" w:rsidR="00B138F3" w:rsidRDefault="00B138F3" w:rsidP="00B46D58">
      <w:pPr>
        <w:jc w:val="both"/>
        <w:rPr>
          <w:rFonts w:ascii="GHEA Grapalat" w:hAnsi="GHEA Grapalat"/>
        </w:rPr>
      </w:pPr>
    </w:p>
    <w:p w14:paraId="10481ABF"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936C4A3"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5228459" w14:textId="77777777" w:rsidR="00B138F3" w:rsidRDefault="00B138F3" w:rsidP="00F96993">
      <w:pPr>
        <w:jc w:val="both"/>
        <w:rPr>
          <w:rFonts w:ascii="GHEA Grapalat" w:hAnsi="GHEA Grapalat"/>
        </w:rPr>
      </w:pPr>
    </w:p>
    <w:p w14:paraId="183C09B9"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24DCB4F"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D7D6C05" w14:textId="77777777" w:rsidR="00B16483" w:rsidRDefault="00B16483" w:rsidP="00F96993">
      <w:pPr>
        <w:jc w:val="both"/>
        <w:rPr>
          <w:rFonts w:ascii="GHEA Grapalat" w:hAnsi="GHEA Grapalat"/>
          <w:sz w:val="18"/>
          <w:szCs w:val="18"/>
        </w:rPr>
      </w:pPr>
    </w:p>
    <w:p w14:paraId="1FA5B8E3"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3B291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47F7FC3" w14:textId="77777777" w:rsidR="00B16483" w:rsidRPr="00D3436F" w:rsidRDefault="00B16483" w:rsidP="00B16483">
      <w:pPr>
        <w:tabs>
          <w:tab w:val="left" w:pos="7371"/>
        </w:tabs>
        <w:spacing w:after="160"/>
        <w:ind w:left="3544" w:firstLine="3"/>
        <w:jc w:val="both"/>
        <w:rPr>
          <w:rFonts w:ascii="GHEA Grapalat" w:hAnsi="GHEA Grapalat"/>
          <w:sz w:val="16"/>
        </w:rPr>
      </w:pPr>
    </w:p>
    <w:p w14:paraId="0A555A06"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076B472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995C577" w14:textId="77777777" w:rsidR="00D87B1D" w:rsidRDefault="00D87B1D" w:rsidP="00B46D58">
      <w:pPr>
        <w:widowControl w:val="0"/>
        <w:spacing w:after="120"/>
        <w:ind w:left="2835"/>
        <w:jc w:val="both"/>
        <w:rPr>
          <w:rFonts w:ascii="GHEA Grapalat" w:hAnsi="GHEA Grapalat"/>
          <w:sz w:val="16"/>
        </w:rPr>
      </w:pPr>
    </w:p>
    <w:p w14:paraId="41C52A57"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43F629B7" w14:textId="77777777" w:rsidR="00A3536B" w:rsidRPr="0001546B" w:rsidRDefault="00A3536B" w:rsidP="00A3536B">
      <w:pPr>
        <w:widowControl w:val="0"/>
        <w:spacing w:after="120"/>
        <w:ind w:left="2835"/>
        <w:rPr>
          <w:rFonts w:ascii="GHEA Grapalat" w:hAnsi="GHEA Grapalat"/>
          <w:sz w:val="16"/>
        </w:rPr>
      </w:pPr>
      <w:proofErr w:type="spellStart"/>
      <w:r w:rsidRPr="0001546B">
        <w:rPr>
          <w:rFonts w:ascii="GHEA Grapalat" w:hAnsi="GHEA Grapalat"/>
          <w:sz w:val="16"/>
        </w:rPr>
        <w:t>аименование</w:t>
      </w:r>
      <w:proofErr w:type="spellEnd"/>
      <w:r w:rsidRPr="0001546B">
        <w:rPr>
          <w:rFonts w:ascii="GHEA Grapalat" w:hAnsi="GHEA Grapalat"/>
          <w:sz w:val="16"/>
        </w:rPr>
        <w:t xml:space="preserve"> участника</w:t>
      </w:r>
    </w:p>
    <w:p w14:paraId="55AB30B7" w14:textId="77777777" w:rsidR="00A3536B" w:rsidRPr="0001546B" w:rsidRDefault="00A3536B" w:rsidP="00A3536B">
      <w:pPr>
        <w:rPr>
          <w:rFonts w:ascii="GHEA Grapalat" w:hAnsi="GHEA Grapalat"/>
          <w:i/>
          <w:sz w:val="16"/>
          <w:vertAlign w:val="superscript"/>
          <w:lang w:val="es-ES"/>
        </w:rPr>
      </w:pPr>
    </w:p>
    <w:p w14:paraId="2378B127" w14:textId="35678A04"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proofErr w:type="spellStart"/>
      <w:r w:rsidRPr="0001546B">
        <w:rPr>
          <w:rFonts w:ascii="GHEA Grapalat" w:hAnsi="GHEA Grapalat"/>
          <w:spacing w:val="-4"/>
        </w:rPr>
        <w:t>на</w:t>
      </w:r>
      <w:proofErr w:type="spellEnd"/>
      <w:r w:rsidRPr="0001546B">
        <w:rPr>
          <w:rFonts w:ascii="GHEA Grapalat" w:hAnsi="GHEA Grapalat"/>
          <w:spacing w:val="-4"/>
        </w:rPr>
        <w:t xml:space="preserve"> </w:t>
      </w:r>
      <w:r w:rsidR="007859D3">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Pr="0001546B">
        <w:rPr>
          <w:rFonts w:ascii="GHEA Grapalat" w:hAnsi="GHEA Grapalat"/>
        </w:rPr>
        <w:t>"</w:t>
      </w:r>
      <w:r w:rsidR="001D4F64">
        <w:rPr>
          <w:rFonts w:ascii="GHEA Grapalat" w:hAnsi="GHEA Grapalat"/>
        </w:rPr>
        <w:t>SHMANH-GHTsDzB-25/5</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6830E262" w14:textId="421ABCDA"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1D4F64">
        <w:rPr>
          <w:rFonts w:ascii="GHEA Grapalat" w:hAnsi="GHEA Grapalat"/>
        </w:rPr>
        <w:t>запросе котировок</w:t>
      </w:r>
      <w:r w:rsidR="00305944" w:rsidRPr="00F738FA">
        <w:rPr>
          <w:rFonts w:ascii="GHEA Grapalat" w:hAnsi="GHEA Grapalat"/>
        </w:rPr>
        <w:t xml:space="preserve"> </w:t>
      </w:r>
      <w:r w:rsidR="006B3E56" w:rsidRPr="00F738FA">
        <w:rPr>
          <w:rFonts w:ascii="GHEA Grapalat" w:hAnsi="GHEA Grapalat"/>
        </w:rPr>
        <w:t>под кодом "</w:t>
      </w:r>
      <w:r w:rsidR="001D4F64">
        <w:rPr>
          <w:rFonts w:ascii="GHEA Grapalat" w:hAnsi="GHEA Grapalat"/>
        </w:rPr>
        <w:t>SHMANH-GHTsDzB-25/5</w:t>
      </w:r>
      <w:r w:rsidR="006B3E56" w:rsidRPr="00F738FA">
        <w:rPr>
          <w:rFonts w:ascii="GHEA Grapalat" w:hAnsi="GHEA Grapalat"/>
        </w:rPr>
        <w:t>"*</w:t>
      </w:r>
    </w:p>
    <w:p w14:paraId="3669B2CD"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 xml:space="preserve">злоупотребления доминирующим положением и </w:t>
      </w:r>
      <w:proofErr w:type="spellStart"/>
      <w:r w:rsidRPr="002C10A0">
        <w:rPr>
          <w:rFonts w:ascii="GHEA Grapalat" w:hAnsi="GHEA Grapalat"/>
        </w:rPr>
        <w:t>антиконкурентного</w:t>
      </w:r>
      <w:proofErr w:type="spellEnd"/>
      <w:r w:rsidRPr="002C10A0">
        <w:rPr>
          <w:rFonts w:ascii="GHEA Grapalat" w:hAnsi="GHEA Grapalat"/>
        </w:rPr>
        <w:t xml:space="preserve"> соглашения,</w:t>
      </w:r>
    </w:p>
    <w:p w14:paraId="0FFD3D37" w14:textId="690D9C5E"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7859D3">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0122193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42CEE6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AC1AB9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2E0DFF1"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7FBEA17"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6506C20"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6510236"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6CCE8B62"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4AC63087"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3"/>
        <w:t>**</w:t>
      </w:r>
      <w:r w:rsidR="006B3E56" w:rsidRPr="00155668">
        <w:rPr>
          <w:rFonts w:ascii="GHEA Grapalat" w:hAnsi="GHEA Grapalat"/>
          <w:sz w:val="28"/>
          <w:szCs w:val="28"/>
        </w:rPr>
        <w:t xml:space="preserve"> </w:t>
      </w:r>
    </w:p>
    <w:p w14:paraId="304083AF"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608A5D8"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04CF1E13" w14:textId="77777777" w:rsidR="00AF6332" w:rsidRDefault="00AF6332" w:rsidP="00155668">
      <w:pPr>
        <w:widowControl w:val="0"/>
        <w:spacing w:after="160"/>
        <w:jc w:val="both"/>
        <w:rPr>
          <w:rFonts w:ascii="GHEA Grapalat" w:hAnsi="GHEA Grapalat"/>
          <w:sz w:val="28"/>
          <w:szCs w:val="28"/>
        </w:rPr>
      </w:pPr>
    </w:p>
    <w:p w14:paraId="18C160C6"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DAA434D"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7E4C3BB"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E359FD8"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A42032D" w14:textId="77777777" w:rsidR="006B3E56" w:rsidRPr="00D3436F" w:rsidRDefault="006B3E56" w:rsidP="00B46D58">
      <w:pPr>
        <w:tabs>
          <w:tab w:val="left" w:pos="7371"/>
        </w:tabs>
        <w:spacing w:after="160"/>
        <w:ind w:left="3544" w:firstLine="3"/>
        <w:jc w:val="both"/>
        <w:rPr>
          <w:rFonts w:ascii="GHEA Grapalat" w:hAnsi="GHEA Grapalat"/>
          <w:sz w:val="16"/>
        </w:rPr>
      </w:pPr>
    </w:p>
    <w:p w14:paraId="4180A9CB"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A9D805C" w14:textId="4CAC5F92" w:rsidR="001E7EAA" w:rsidRPr="005F52BD" w:rsidRDefault="00B1013B" w:rsidP="001D4F64">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3752388B" w14:textId="77777777" w:rsidR="001E7EAA" w:rsidRPr="005F52BD" w:rsidRDefault="001E7EAA" w:rsidP="00DB6B33">
      <w:pPr>
        <w:jc w:val="right"/>
        <w:rPr>
          <w:rFonts w:ascii="GHEA Grapalat" w:hAnsi="GHEA Grapalat"/>
          <w:b/>
        </w:rPr>
      </w:pPr>
    </w:p>
    <w:p w14:paraId="684FEE48" w14:textId="77777777" w:rsidR="001E7EAA" w:rsidRPr="005F52BD" w:rsidRDefault="001E7EAA" w:rsidP="00DB6B33">
      <w:pPr>
        <w:jc w:val="right"/>
        <w:rPr>
          <w:rFonts w:ascii="GHEA Grapalat" w:hAnsi="GHEA Grapalat"/>
          <w:b/>
        </w:rPr>
      </w:pPr>
    </w:p>
    <w:p w14:paraId="5D752C6D" w14:textId="77777777" w:rsidR="001E7EAA" w:rsidRPr="005F52BD" w:rsidRDefault="001E7EAA" w:rsidP="00DB6B33">
      <w:pPr>
        <w:jc w:val="right"/>
        <w:rPr>
          <w:rFonts w:ascii="GHEA Grapalat" w:hAnsi="GHEA Grapalat"/>
          <w:b/>
        </w:rPr>
      </w:pPr>
    </w:p>
    <w:p w14:paraId="73363D7E" w14:textId="77777777" w:rsidR="001E7EAA" w:rsidRPr="005F52BD" w:rsidRDefault="001E7EAA" w:rsidP="00DB6B33">
      <w:pPr>
        <w:jc w:val="right"/>
        <w:rPr>
          <w:rFonts w:ascii="GHEA Grapalat" w:hAnsi="GHEA Grapalat"/>
          <w:b/>
        </w:rPr>
      </w:pPr>
    </w:p>
    <w:p w14:paraId="02E1FA32" w14:textId="77777777"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B03623">
        <w:rPr>
          <w:rFonts w:ascii="GHEA Grapalat" w:hAnsi="GHEA Grapalat"/>
          <w:b/>
          <w:i w:val="0"/>
          <w:sz w:val="24"/>
          <w:szCs w:val="24"/>
        </w:rPr>
        <w:t>3</w:t>
      </w:r>
    </w:p>
    <w:p w14:paraId="3248078A" w14:textId="0B7D4CA6"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7859D3">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D4F64">
        <w:rPr>
          <w:rFonts w:ascii="GHEA Grapalat" w:hAnsi="GHEA Grapalat"/>
          <w:b/>
          <w:sz w:val="24"/>
          <w:szCs w:val="24"/>
        </w:rPr>
        <w:t>SHMANH-GHTsDzB-25/5</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1055F588"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CB915F5"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38C30A4"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6432FF35"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4E4AC1" w:rsidRPr="008D352C" w14:paraId="375645EB" w14:textId="77777777" w:rsidTr="008C1FF8">
        <w:trPr>
          <w:cantSplit/>
        </w:trPr>
        <w:tc>
          <w:tcPr>
            <w:tcW w:w="817" w:type="dxa"/>
            <w:vMerge w:val="restart"/>
            <w:vAlign w:val="center"/>
          </w:tcPr>
          <w:p w14:paraId="1375895F"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1F23B151"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4E4AC1" w:rsidRPr="008D352C" w14:paraId="123ADFCD" w14:textId="77777777" w:rsidTr="008C1FF8">
        <w:trPr>
          <w:cantSplit/>
          <w:trHeight w:val="301"/>
        </w:trPr>
        <w:tc>
          <w:tcPr>
            <w:tcW w:w="817" w:type="dxa"/>
            <w:vMerge/>
            <w:vAlign w:val="center"/>
          </w:tcPr>
          <w:p w14:paraId="03C52BE1" w14:textId="77777777" w:rsidR="004E4AC1" w:rsidRPr="008D352C" w:rsidRDefault="004E4AC1" w:rsidP="008C1FF8">
            <w:pPr>
              <w:widowControl w:val="0"/>
              <w:spacing w:after="120"/>
              <w:jc w:val="center"/>
              <w:rPr>
                <w:rFonts w:ascii="GHEA Grapalat" w:hAnsi="GHEA Grapalat"/>
                <w:sz w:val="20"/>
                <w:szCs w:val="20"/>
              </w:rPr>
            </w:pPr>
          </w:p>
        </w:tc>
        <w:tc>
          <w:tcPr>
            <w:tcW w:w="1541" w:type="dxa"/>
            <w:vMerge w:val="restart"/>
            <w:vAlign w:val="center"/>
          </w:tcPr>
          <w:p w14:paraId="3E31129B"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7BA3A32A"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4FB780D0"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4DD57D75" w14:textId="77777777" w:rsidR="004E4AC1" w:rsidRPr="008D352C" w:rsidRDefault="004E4AC1" w:rsidP="008C1FF8">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4E4AC1" w:rsidRPr="008D352C" w14:paraId="5A7C1A5E" w14:textId="77777777" w:rsidTr="008C1FF8">
        <w:trPr>
          <w:cantSplit/>
          <w:trHeight w:val="299"/>
        </w:trPr>
        <w:tc>
          <w:tcPr>
            <w:tcW w:w="817" w:type="dxa"/>
            <w:vMerge/>
            <w:vAlign w:val="center"/>
          </w:tcPr>
          <w:p w14:paraId="77A87D55" w14:textId="77777777" w:rsidR="004E4AC1" w:rsidRPr="008D352C" w:rsidRDefault="004E4AC1" w:rsidP="008C1FF8">
            <w:pPr>
              <w:widowControl w:val="0"/>
              <w:spacing w:after="120"/>
              <w:jc w:val="center"/>
              <w:rPr>
                <w:rFonts w:ascii="GHEA Grapalat" w:hAnsi="GHEA Grapalat"/>
                <w:sz w:val="20"/>
                <w:szCs w:val="20"/>
              </w:rPr>
            </w:pPr>
          </w:p>
        </w:tc>
        <w:tc>
          <w:tcPr>
            <w:tcW w:w="1541" w:type="dxa"/>
            <w:vMerge/>
            <w:vAlign w:val="center"/>
          </w:tcPr>
          <w:p w14:paraId="15DD191F" w14:textId="77777777" w:rsidR="004E4AC1" w:rsidRPr="008D352C" w:rsidRDefault="004E4AC1" w:rsidP="008C1FF8">
            <w:pPr>
              <w:widowControl w:val="0"/>
              <w:spacing w:after="120"/>
              <w:jc w:val="center"/>
              <w:rPr>
                <w:rFonts w:ascii="GHEA Grapalat" w:hAnsi="GHEA Grapalat"/>
                <w:sz w:val="20"/>
                <w:szCs w:val="20"/>
              </w:rPr>
            </w:pPr>
          </w:p>
        </w:tc>
        <w:tc>
          <w:tcPr>
            <w:tcW w:w="1440" w:type="dxa"/>
            <w:vMerge/>
            <w:vAlign w:val="center"/>
          </w:tcPr>
          <w:p w14:paraId="5E197BD3" w14:textId="77777777" w:rsidR="004E4AC1" w:rsidRPr="008D352C" w:rsidDel="006B374D" w:rsidRDefault="004E4AC1" w:rsidP="008C1FF8">
            <w:pPr>
              <w:widowControl w:val="0"/>
              <w:spacing w:after="120"/>
              <w:jc w:val="center"/>
              <w:rPr>
                <w:rFonts w:ascii="GHEA Grapalat" w:hAnsi="GHEA Grapalat"/>
                <w:b/>
                <w:bCs/>
                <w:sz w:val="20"/>
                <w:szCs w:val="20"/>
              </w:rPr>
            </w:pPr>
          </w:p>
        </w:tc>
        <w:tc>
          <w:tcPr>
            <w:tcW w:w="1980" w:type="dxa"/>
            <w:vAlign w:val="center"/>
          </w:tcPr>
          <w:p w14:paraId="12B02506" w14:textId="77777777" w:rsidR="004E4AC1" w:rsidRPr="008D352C" w:rsidDel="00B57526"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0A8902B7" w14:textId="77777777" w:rsidR="004E4AC1" w:rsidRPr="008D352C" w:rsidDel="00B57526"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4539EE69" w14:textId="77777777" w:rsidR="004E4AC1" w:rsidRPr="008D352C" w:rsidRDefault="004E4AC1" w:rsidP="008C1FF8">
            <w:pPr>
              <w:widowControl w:val="0"/>
              <w:spacing w:after="120"/>
              <w:jc w:val="center"/>
              <w:rPr>
                <w:rFonts w:ascii="GHEA Grapalat" w:hAnsi="GHEA Grapalat"/>
                <w:sz w:val="20"/>
                <w:szCs w:val="20"/>
              </w:rPr>
            </w:pPr>
          </w:p>
        </w:tc>
      </w:tr>
      <w:tr w:rsidR="004E4AC1" w:rsidRPr="008D352C" w14:paraId="33975E0E" w14:textId="77777777" w:rsidTr="008C1FF8">
        <w:trPr>
          <w:cantSplit/>
        </w:trPr>
        <w:tc>
          <w:tcPr>
            <w:tcW w:w="817" w:type="dxa"/>
          </w:tcPr>
          <w:p w14:paraId="660C7B63" w14:textId="77777777" w:rsidR="004E4AC1" w:rsidRPr="008D352C" w:rsidRDefault="004E4AC1" w:rsidP="008C1FF8">
            <w:pPr>
              <w:widowControl w:val="0"/>
              <w:spacing w:after="120"/>
              <w:jc w:val="center"/>
              <w:rPr>
                <w:rFonts w:ascii="GHEA Grapalat" w:hAnsi="GHEA Grapalat"/>
                <w:sz w:val="20"/>
                <w:szCs w:val="20"/>
              </w:rPr>
            </w:pPr>
          </w:p>
        </w:tc>
        <w:tc>
          <w:tcPr>
            <w:tcW w:w="1541" w:type="dxa"/>
          </w:tcPr>
          <w:p w14:paraId="07E66CBF" w14:textId="77777777" w:rsidR="004E4AC1" w:rsidRPr="008D352C" w:rsidRDefault="004E4AC1" w:rsidP="008C1FF8">
            <w:pPr>
              <w:widowControl w:val="0"/>
              <w:spacing w:after="120"/>
              <w:jc w:val="center"/>
              <w:rPr>
                <w:rFonts w:ascii="GHEA Grapalat" w:hAnsi="GHEA Grapalat"/>
                <w:sz w:val="20"/>
                <w:szCs w:val="20"/>
              </w:rPr>
            </w:pPr>
          </w:p>
        </w:tc>
        <w:tc>
          <w:tcPr>
            <w:tcW w:w="1440" w:type="dxa"/>
          </w:tcPr>
          <w:p w14:paraId="2DE67E74" w14:textId="77777777" w:rsidR="004E4AC1" w:rsidRPr="008D352C" w:rsidRDefault="004E4AC1" w:rsidP="008C1FF8">
            <w:pPr>
              <w:widowControl w:val="0"/>
              <w:spacing w:after="120"/>
              <w:jc w:val="center"/>
              <w:rPr>
                <w:rFonts w:ascii="GHEA Grapalat" w:hAnsi="GHEA Grapalat"/>
                <w:sz w:val="20"/>
                <w:szCs w:val="20"/>
              </w:rPr>
            </w:pPr>
          </w:p>
        </w:tc>
        <w:tc>
          <w:tcPr>
            <w:tcW w:w="1980" w:type="dxa"/>
          </w:tcPr>
          <w:p w14:paraId="7E8E0247" w14:textId="77777777" w:rsidR="004E4AC1" w:rsidRPr="008D352C" w:rsidRDefault="004E4AC1" w:rsidP="008C1FF8">
            <w:pPr>
              <w:widowControl w:val="0"/>
              <w:spacing w:after="120"/>
              <w:jc w:val="center"/>
              <w:rPr>
                <w:rFonts w:ascii="GHEA Grapalat" w:hAnsi="GHEA Grapalat"/>
                <w:sz w:val="20"/>
                <w:szCs w:val="20"/>
              </w:rPr>
            </w:pPr>
          </w:p>
        </w:tc>
        <w:tc>
          <w:tcPr>
            <w:tcW w:w="2430" w:type="dxa"/>
          </w:tcPr>
          <w:p w14:paraId="28FA4B57" w14:textId="77777777" w:rsidR="004E4AC1" w:rsidRPr="008D352C" w:rsidRDefault="004E4AC1" w:rsidP="008C1FF8">
            <w:pPr>
              <w:widowControl w:val="0"/>
              <w:spacing w:after="120"/>
              <w:jc w:val="center"/>
              <w:rPr>
                <w:rFonts w:ascii="GHEA Grapalat" w:hAnsi="GHEA Grapalat"/>
                <w:sz w:val="20"/>
                <w:szCs w:val="20"/>
              </w:rPr>
            </w:pPr>
          </w:p>
        </w:tc>
        <w:tc>
          <w:tcPr>
            <w:tcW w:w="1710" w:type="dxa"/>
          </w:tcPr>
          <w:p w14:paraId="252911AA" w14:textId="77777777" w:rsidR="004E4AC1" w:rsidRPr="008D352C" w:rsidRDefault="004E4AC1" w:rsidP="008C1FF8">
            <w:pPr>
              <w:widowControl w:val="0"/>
              <w:spacing w:after="120"/>
              <w:jc w:val="center"/>
              <w:rPr>
                <w:rFonts w:ascii="GHEA Grapalat" w:hAnsi="GHEA Grapalat"/>
                <w:sz w:val="20"/>
                <w:szCs w:val="20"/>
              </w:rPr>
            </w:pPr>
          </w:p>
        </w:tc>
      </w:tr>
      <w:tr w:rsidR="004E4AC1" w:rsidRPr="008D352C" w14:paraId="54E23F0F" w14:textId="77777777" w:rsidTr="008C1FF8">
        <w:trPr>
          <w:cantSplit/>
        </w:trPr>
        <w:tc>
          <w:tcPr>
            <w:tcW w:w="817" w:type="dxa"/>
          </w:tcPr>
          <w:p w14:paraId="51001ADF" w14:textId="77777777" w:rsidR="004E4AC1" w:rsidRPr="008D352C" w:rsidRDefault="004E4AC1" w:rsidP="008C1FF8">
            <w:pPr>
              <w:widowControl w:val="0"/>
              <w:spacing w:after="120"/>
              <w:jc w:val="center"/>
              <w:rPr>
                <w:rFonts w:ascii="GHEA Grapalat" w:hAnsi="GHEA Grapalat"/>
                <w:sz w:val="20"/>
                <w:szCs w:val="20"/>
              </w:rPr>
            </w:pPr>
          </w:p>
        </w:tc>
        <w:tc>
          <w:tcPr>
            <w:tcW w:w="1541" w:type="dxa"/>
          </w:tcPr>
          <w:p w14:paraId="0C13CA69" w14:textId="77777777" w:rsidR="004E4AC1" w:rsidRPr="008D352C" w:rsidRDefault="004E4AC1" w:rsidP="008C1FF8">
            <w:pPr>
              <w:widowControl w:val="0"/>
              <w:spacing w:after="120"/>
              <w:jc w:val="center"/>
              <w:rPr>
                <w:rFonts w:ascii="GHEA Grapalat" w:hAnsi="GHEA Grapalat"/>
                <w:sz w:val="20"/>
                <w:szCs w:val="20"/>
              </w:rPr>
            </w:pPr>
          </w:p>
        </w:tc>
        <w:tc>
          <w:tcPr>
            <w:tcW w:w="1440" w:type="dxa"/>
          </w:tcPr>
          <w:p w14:paraId="6E48D91C" w14:textId="77777777" w:rsidR="004E4AC1" w:rsidRPr="008D352C" w:rsidRDefault="004E4AC1" w:rsidP="008C1FF8">
            <w:pPr>
              <w:widowControl w:val="0"/>
              <w:spacing w:after="120"/>
              <w:jc w:val="center"/>
              <w:rPr>
                <w:rFonts w:ascii="GHEA Grapalat" w:hAnsi="GHEA Grapalat"/>
                <w:sz w:val="20"/>
                <w:szCs w:val="20"/>
              </w:rPr>
            </w:pPr>
          </w:p>
        </w:tc>
        <w:tc>
          <w:tcPr>
            <w:tcW w:w="1980" w:type="dxa"/>
          </w:tcPr>
          <w:p w14:paraId="7BBE057F" w14:textId="77777777" w:rsidR="004E4AC1" w:rsidRPr="008D352C" w:rsidRDefault="004E4AC1" w:rsidP="008C1FF8">
            <w:pPr>
              <w:widowControl w:val="0"/>
              <w:spacing w:after="120"/>
              <w:jc w:val="center"/>
              <w:rPr>
                <w:rFonts w:ascii="GHEA Grapalat" w:hAnsi="GHEA Grapalat"/>
                <w:sz w:val="20"/>
                <w:szCs w:val="20"/>
              </w:rPr>
            </w:pPr>
          </w:p>
        </w:tc>
        <w:tc>
          <w:tcPr>
            <w:tcW w:w="2430" w:type="dxa"/>
          </w:tcPr>
          <w:p w14:paraId="43E5E2EE" w14:textId="77777777" w:rsidR="004E4AC1" w:rsidRPr="008D352C" w:rsidRDefault="004E4AC1" w:rsidP="008C1FF8">
            <w:pPr>
              <w:widowControl w:val="0"/>
              <w:spacing w:after="120"/>
              <w:jc w:val="center"/>
              <w:rPr>
                <w:rFonts w:ascii="GHEA Grapalat" w:hAnsi="GHEA Grapalat"/>
                <w:sz w:val="20"/>
                <w:szCs w:val="20"/>
              </w:rPr>
            </w:pPr>
          </w:p>
        </w:tc>
        <w:tc>
          <w:tcPr>
            <w:tcW w:w="1710" w:type="dxa"/>
          </w:tcPr>
          <w:p w14:paraId="653F9FCC" w14:textId="77777777" w:rsidR="004E4AC1" w:rsidRPr="008D352C" w:rsidRDefault="004E4AC1" w:rsidP="008C1FF8">
            <w:pPr>
              <w:widowControl w:val="0"/>
              <w:spacing w:after="120"/>
              <w:jc w:val="center"/>
              <w:rPr>
                <w:rFonts w:ascii="GHEA Grapalat" w:hAnsi="GHEA Grapalat"/>
                <w:sz w:val="20"/>
                <w:szCs w:val="20"/>
              </w:rPr>
            </w:pPr>
          </w:p>
        </w:tc>
      </w:tr>
      <w:tr w:rsidR="004E4AC1" w:rsidRPr="008D352C" w14:paraId="0BA53ECF" w14:textId="77777777" w:rsidTr="008C1FF8">
        <w:trPr>
          <w:cantSplit/>
        </w:trPr>
        <w:tc>
          <w:tcPr>
            <w:tcW w:w="817" w:type="dxa"/>
          </w:tcPr>
          <w:p w14:paraId="0699F626" w14:textId="77777777" w:rsidR="004E4AC1" w:rsidRPr="008D352C" w:rsidRDefault="004E4AC1" w:rsidP="008C1FF8">
            <w:pPr>
              <w:widowControl w:val="0"/>
              <w:spacing w:after="120"/>
              <w:jc w:val="center"/>
              <w:rPr>
                <w:rFonts w:ascii="GHEA Grapalat" w:hAnsi="GHEA Grapalat"/>
                <w:sz w:val="20"/>
                <w:szCs w:val="20"/>
              </w:rPr>
            </w:pPr>
          </w:p>
        </w:tc>
        <w:tc>
          <w:tcPr>
            <w:tcW w:w="1541" w:type="dxa"/>
          </w:tcPr>
          <w:p w14:paraId="5B84BF28" w14:textId="77777777" w:rsidR="004E4AC1" w:rsidRPr="008D352C" w:rsidRDefault="004E4AC1" w:rsidP="008C1FF8">
            <w:pPr>
              <w:widowControl w:val="0"/>
              <w:spacing w:after="120"/>
              <w:jc w:val="center"/>
              <w:rPr>
                <w:rFonts w:ascii="GHEA Grapalat" w:hAnsi="GHEA Grapalat"/>
                <w:sz w:val="20"/>
                <w:szCs w:val="20"/>
              </w:rPr>
            </w:pPr>
          </w:p>
        </w:tc>
        <w:tc>
          <w:tcPr>
            <w:tcW w:w="1440" w:type="dxa"/>
          </w:tcPr>
          <w:p w14:paraId="0EA659F2" w14:textId="77777777" w:rsidR="004E4AC1" w:rsidRPr="008D352C" w:rsidRDefault="004E4AC1" w:rsidP="008C1FF8">
            <w:pPr>
              <w:widowControl w:val="0"/>
              <w:spacing w:after="120"/>
              <w:jc w:val="center"/>
              <w:rPr>
                <w:rFonts w:ascii="GHEA Grapalat" w:hAnsi="GHEA Grapalat"/>
                <w:sz w:val="20"/>
                <w:szCs w:val="20"/>
              </w:rPr>
            </w:pPr>
          </w:p>
        </w:tc>
        <w:tc>
          <w:tcPr>
            <w:tcW w:w="1980" w:type="dxa"/>
          </w:tcPr>
          <w:p w14:paraId="1ED5486C" w14:textId="77777777" w:rsidR="004E4AC1" w:rsidRPr="008D352C" w:rsidRDefault="004E4AC1" w:rsidP="008C1FF8">
            <w:pPr>
              <w:widowControl w:val="0"/>
              <w:spacing w:after="120"/>
              <w:jc w:val="center"/>
              <w:rPr>
                <w:rFonts w:ascii="GHEA Grapalat" w:hAnsi="GHEA Grapalat"/>
                <w:sz w:val="20"/>
                <w:szCs w:val="20"/>
              </w:rPr>
            </w:pPr>
          </w:p>
        </w:tc>
        <w:tc>
          <w:tcPr>
            <w:tcW w:w="2430" w:type="dxa"/>
          </w:tcPr>
          <w:p w14:paraId="774810DA" w14:textId="77777777" w:rsidR="004E4AC1" w:rsidRPr="008D352C" w:rsidRDefault="004E4AC1" w:rsidP="008C1FF8">
            <w:pPr>
              <w:widowControl w:val="0"/>
              <w:spacing w:after="120"/>
              <w:jc w:val="center"/>
              <w:rPr>
                <w:rFonts w:ascii="GHEA Grapalat" w:hAnsi="GHEA Grapalat"/>
                <w:sz w:val="20"/>
                <w:szCs w:val="20"/>
              </w:rPr>
            </w:pPr>
          </w:p>
        </w:tc>
        <w:tc>
          <w:tcPr>
            <w:tcW w:w="1710" w:type="dxa"/>
          </w:tcPr>
          <w:p w14:paraId="22BB6F30" w14:textId="77777777" w:rsidR="004E4AC1" w:rsidRPr="008D352C" w:rsidRDefault="004E4AC1" w:rsidP="008C1FF8">
            <w:pPr>
              <w:widowControl w:val="0"/>
              <w:spacing w:after="120"/>
              <w:jc w:val="center"/>
              <w:rPr>
                <w:rFonts w:ascii="GHEA Grapalat" w:hAnsi="GHEA Grapalat"/>
                <w:sz w:val="20"/>
                <w:szCs w:val="20"/>
              </w:rPr>
            </w:pPr>
          </w:p>
        </w:tc>
      </w:tr>
    </w:tbl>
    <w:p w14:paraId="5D6751C8"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5FB9438A"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6160F5D3" w14:textId="77777777" w:rsidR="004E4AC1" w:rsidRDefault="004E4AC1" w:rsidP="004E4AC1">
      <w:pPr>
        <w:jc w:val="both"/>
        <w:rPr>
          <w:rFonts w:ascii="GHEA Grapalat" w:hAnsi="GHEA Grapalat"/>
        </w:rPr>
      </w:pPr>
    </w:p>
    <w:p w14:paraId="5FC380AF"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A2C9C07"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C6AAC4F" w14:textId="77777777" w:rsidR="004E4AC1" w:rsidRPr="008875C7" w:rsidRDefault="004E4AC1" w:rsidP="004E4AC1">
      <w:pPr>
        <w:widowControl w:val="0"/>
        <w:spacing w:after="160"/>
        <w:jc w:val="right"/>
        <w:rPr>
          <w:rFonts w:ascii="GHEA Grapalat" w:hAnsi="GHEA Grapalat"/>
        </w:rPr>
      </w:pPr>
    </w:p>
    <w:p w14:paraId="33611E87"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2FDCF3FD" w14:textId="77777777" w:rsidR="004E4AC1" w:rsidRDefault="004E4AC1" w:rsidP="004E4AC1">
      <w:pPr>
        <w:rPr>
          <w:rFonts w:ascii="GHEA Grapalat" w:hAnsi="GHEA Grapalat"/>
          <w:b/>
        </w:rPr>
      </w:pPr>
      <w:r>
        <w:rPr>
          <w:rFonts w:ascii="GHEA Grapalat" w:hAnsi="GHEA Grapalat"/>
          <w:b/>
        </w:rPr>
        <w:br w:type="page"/>
      </w:r>
    </w:p>
    <w:p w14:paraId="4A890DAC" w14:textId="77777777" w:rsidR="001E7EAA" w:rsidRPr="005F52BD" w:rsidRDefault="001E7EAA" w:rsidP="00DB6B33">
      <w:pPr>
        <w:jc w:val="right"/>
        <w:rPr>
          <w:rFonts w:ascii="GHEA Grapalat" w:hAnsi="GHEA Grapalat"/>
          <w:b/>
        </w:rPr>
      </w:pPr>
    </w:p>
    <w:p w14:paraId="06DE5462" w14:textId="77777777" w:rsidR="001E7EAA" w:rsidRPr="005F52BD" w:rsidRDefault="001E7EAA" w:rsidP="00DB6B33">
      <w:pPr>
        <w:jc w:val="right"/>
        <w:rPr>
          <w:rFonts w:ascii="GHEA Grapalat" w:hAnsi="GHEA Grapalat"/>
          <w:b/>
        </w:rPr>
      </w:pPr>
    </w:p>
    <w:p w14:paraId="1A57DF5D" w14:textId="77777777" w:rsidR="001E7EAA" w:rsidRPr="005F52BD" w:rsidRDefault="001E7EAA" w:rsidP="00DB6B33">
      <w:pPr>
        <w:jc w:val="right"/>
        <w:rPr>
          <w:rFonts w:ascii="GHEA Grapalat" w:hAnsi="GHEA Grapalat"/>
          <w:b/>
        </w:rPr>
      </w:pPr>
    </w:p>
    <w:p w14:paraId="3820A942" w14:textId="77777777" w:rsidR="001E7EAA" w:rsidRPr="005F52BD" w:rsidRDefault="001E7EAA" w:rsidP="00DB6B33">
      <w:pPr>
        <w:jc w:val="right"/>
        <w:rPr>
          <w:rFonts w:ascii="GHEA Grapalat" w:hAnsi="GHEA Grapalat"/>
          <w:b/>
        </w:rPr>
      </w:pPr>
    </w:p>
    <w:p w14:paraId="580A24D6" w14:textId="77777777" w:rsidR="001E7EAA" w:rsidRPr="005F52BD" w:rsidRDefault="001E7EAA" w:rsidP="00DB6B33">
      <w:pPr>
        <w:jc w:val="right"/>
        <w:rPr>
          <w:rFonts w:ascii="GHEA Grapalat" w:hAnsi="GHEA Grapalat"/>
          <w:b/>
        </w:rPr>
      </w:pPr>
    </w:p>
    <w:p w14:paraId="18341A1C" w14:textId="77777777" w:rsidR="001E7EAA" w:rsidRPr="005F52BD" w:rsidRDefault="001E7EAA" w:rsidP="00DB6B33">
      <w:pPr>
        <w:jc w:val="right"/>
        <w:rPr>
          <w:rFonts w:ascii="GHEA Grapalat" w:hAnsi="GHEA Grapalat"/>
          <w:b/>
        </w:rPr>
      </w:pPr>
    </w:p>
    <w:p w14:paraId="21DA5B06" w14:textId="77777777" w:rsidR="001E7EAA" w:rsidRPr="005F52BD" w:rsidRDefault="001E7EAA" w:rsidP="00DB6B33">
      <w:pPr>
        <w:jc w:val="right"/>
        <w:rPr>
          <w:rFonts w:ascii="GHEA Grapalat" w:hAnsi="GHEA Grapalat"/>
          <w:b/>
        </w:rPr>
      </w:pPr>
    </w:p>
    <w:p w14:paraId="50E2A728" w14:textId="77777777" w:rsidR="001E7EAA" w:rsidRPr="005F52BD" w:rsidRDefault="001E7EAA" w:rsidP="00DB6B33">
      <w:pPr>
        <w:jc w:val="right"/>
        <w:rPr>
          <w:rFonts w:ascii="GHEA Grapalat" w:hAnsi="GHEA Grapalat"/>
          <w:b/>
        </w:rPr>
      </w:pPr>
    </w:p>
    <w:p w14:paraId="2233894B" w14:textId="77777777" w:rsidR="001E7EAA" w:rsidRPr="005F52BD" w:rsidRDefault="001E7EAA" w:rsidP="00DB6B33">
      <w:pPr>
        <w:jc w:val="right"/>
        <w:rPr>
          <w:rFonts w:ascii="GHEA Grapalat" w:hAnsi="GHEA Grapalat"/>
          <w:b/>
        </w:rPr>
      </w:pPr>
    </w:p>
    <w:p w14:paraId="2E26BAF8" w14:textId="77777777" w:rsidR="001E7EAA" w:rsidRPr="005F52BD" w:rsidRDefault="001E7EAA" w:rsidP="00DB6B33">
      <w:pPr>
        <w:jc w:val="right"/>
        <w:rPr>
          <w:rFonts w:ascii="GHEA Grapalat" w:hAnsi="GHEA Grapalat"/>
          <w:b/>
        </w:rPr>
      </w:pPr>
    </w:p>
    <w:p w14:paraId="1EDF82D4" w14:textId="77777777" w:rsidR="001E7EAA" w:rsidRPr="005F52BD" w:rsidRDefault="001E7EAA" w:rsidP="00DB6B33">
      <w:pPr>
        <w:jc w:val="right"/>
        <w:rPr>
          <w:rFonts w:ascii="GHEA Grapalat" w:hAnsi="GHEA Grapalat"/>
          <w:b/>
        </w:rPr>
      </w:pPr>
    </w:p>
    <w:p w14:paraId="7FAAC478" w14:textId="77777777" w:rsidR="001E7EAA" w:rsidRPr="005F52BD" w:rsidRDefault="001E7EAA" w:rsidP="00DB6B33">
      <w:pPr>
        <w:jc w:val="right"/>
        <w:rPr>
          <w:rFonts w:ascii="GHEA Grapalat" w:hAnsi="GHEA Grapalat"/>
          <w:b/>
        </w:rPr>
      </w:pPr>
    </w:p>
    <w:p w14:paraId="55403E68" w14:textId="77777777" w:rsidR="001E7EAA" w:rsidRDefault="001E7EAA">
      <w:pPr>
        <w:rPr>
          <w:rFonts w:ascii="GHEA Grapalat" w:hAnsi="GHEA Grapalat"/>
          <w:b/>
        </w:rPr>
      </w:pPr>
      <w:r>
        <w:rPr>
          <w:rFonts w:ascii="GHEA Grapalat" w:hAnsi="GHEA Grapalat"/>
          <w:b/>
        </w:rPr>
        <w:br w:type="page"/>
      </w:r>
    </w:p>
    <w:p w14:paraId="1CA6FDB7" w14:textId="77777777" w:rsidR="00DB6B33" w:rsidRDefault="00DB6B33" w:rsidP="00DB6B33">
      <w:pPr>
        <w:jc w:val="right"/>
        <w:rPr>
          <w:rFonts w:ascii="GHEA Grapalat" w:hAnsi="GHEA Grapalat"/>
          <w:b/>
        </w:rPr>
      </w:pPr>
      <w:r>
        <w:rPr>
          <w:rFonts w:ascii="GHEA Grapalat" w:hAnsi="GHEA Grapalat"/>
          <w:b/>
        </w:rPr>
        <w:t>Приложение 1.</w:t>
      </w:r>
      <w:r w:rsidR="009A75C5">
        <w:rPr>
          <w:rFonts w:ascii="GHEA Grapalat" w:hAnsi="GHEA Grapalat"/>
          <w:b/>
          <w:lang w:val="hy-AM"/>
        </w:rPr>
        <w:t>4</w:t>
      </w:r>
      <w:r>
        <w:rPr>
          <w:rFonts w:ascii="GHEA Grapalat" w:hAnsi="GHEA Grapalat"/>
          <w:b/>
        </w:rPr>
        <w:t xml:space="preserve">** </w:t>
      </w:r>
    </w:p>
    <w:p w14:paraId="4D601877" w14:textId="7EAB8604"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7859D3">
        <w:rPr>
          <w:rFonts w:ascii="GHEA Grapalat" w:hAnsi="GHEA Grapalat"/>
          <w:b/>
        </w:rPr>
        <w:t>запрос котировок</w:t>
      </w:r>
    </w:p>
    <w:p w14:paraId="7A9775E7" w14:textId="20E7DE91"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Pr="00DB6B33">
        <w:rPr>
          <w:rFonts w:ascii="GHEA Grapalat" w:hAnsi="GHEA Grapalat"/>
          <w:b/>
          <w:i w:val="0"/>
          <w:sz w:val="24"/>
          <w:szCs w:val="24"/>
        </w:rPr>
        <w:t>"</w:t>
      </w:r>
      <w:r w:rsidR="001D4F64">
        <w:rPr>
          <w:rFonts w:ascii="GHEA Grapalat" w:hAnsi="GHEA Grapalat"/>
          <w:b/>
          <w:i w:val="0"/>
          <w:sz w:val="24"/>
          <w:szCs w:val="24"/>
        </w:rPr>
        <w:t>SHMANH-GHTsDzB-25/5</w:t>
      </w:r>
      <w:r>
        <w:rPr>
          <w:rFonts w:ascii="GHEA Grapalat" w:hAnsi="GHEA Grapalat"/>
          <w:b/>
          <w:sz w:val="24"/>
          <w:szCs w:val="24"/>
        </w:rPr>
        <w:t>"</w:t>
      </w:r>
    </w:p>
    <w:p w14:paraId="1F93159B"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8B0AA5B"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C845719"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5C0E4574"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A8B5825" w14:textId="77777777" w:rsidR="00AC34B0" w:rsidRPr="00ED3A13" w:rsidRDefault="00AC34B0" w:rsidP="00AC34B0">
      <w:pPr>
        <w:ind w:left="360" w:hanging="360"/>
        <w:jc w:val="center"/>
        <w:rPr>
          <w:rFonts w:ascii="GHEA Grapalat" w:eastAsia="GHEA Grapalat" w:hAnsi="GHEA Grapalat" w:cs="GHEA Grapalat"/>
          <w:b/>
        </w:rPr>
      </w:pPr>
    </w:p>
    <w:p w14:paraId="3EC15796"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49EEA9"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DF97E70" w14:textId="77777777" w:rsidTr="00DF1F49">
        <w:tc>
          <w:tcPr>
            <w:tcW w:w="2836" w:type="dxa"/>
            <w:shd w:val="clear" w:color="auto" w:fill="D9E2F3"/>
            <w:vAlign w:val="center"/>
          </w:tcPr>
          <w:p w14:paraId="215582B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847E9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EEEB629" w14:textId="77777777" w:rsidTr="00DF1F49">
        <w:tc>
          <w:tcPr>
            <w:tcW w:w="2836" w:type="dxa"/>
            <w:shd w:val="clear" w:color="auto" w:fill="D9E2F3"/>
            <w:vAlign w:val="center"/>
          </w:tcPr>
          <w:p w14:paraId="277453C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4BE98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FF790D" w14:textId="77777777" w:rsidTr="00DF1F49">
        <w:tc>
          <w:tcPr>
            <w:tcW w:w="2836" w:type="dxa"/>
            <w:shd w:val="clear" w:color="auto" w:fill="D9E2F3"/>
            <w:vAlign w:val="center"/>
          </w:tcPr>
          <w:p w14:paraId="76CEF61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CC2ECB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BBCDA0" w14:textId="77777777" w:rsidTr="00DF1F49">
        <w:tc>
          <w:tcPr>
            <w:tcW w:w="2836" w:type="dxa"/>
            <w:shd w:val="clear" w:color="auto" w:fill="D9E2F3"/>
            <w:vAlign w:val="center"/>
          </w:tcPr>
          <w:p w14:paraId="4FD3C27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9D8017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370A32" w14:textId="77777777" w:rsidTr="00DF1F49">
        <w:tc>
          <w:tcPr>
            <w:tcW w:w="2836" w:type="dxa"/>
            <w:shd w:val="clear" w:color="auto" w:fill="D9E2F3"/>
            <w:vAlign w:val="center"/>
          </w:tcPr>
          <w:p w14:paraId="45CC45D9"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8A05DB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CF3C590" w14:textId="77777777" w:rsidTr="00DF1F49">
        <w:tc>
          <w:tcPr>
            <w:tcW w:w="2836" w:type="dxa"/>
            <w:shd w:val="clear" w:color="auto" w:fill="D9E2F3"/>
            <w:vAlign w:val="center"/>
          </w:tcPr>
          <w:p w14:paraId="198EF12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BC6994C"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54DD4CF8" w14:textId="77777777" w:rsidTr="00DF1F49">
        <w:tc>
          <w:tcPr>
            <w:tcW w:w="2836" w:type="dxa"/>
            <w:shd w:val="clear" w:color="auto" w:fill="D9E2F3"/>
            <w:vAlign w:val="center"/>
          </w:tcPr>
          <w:p w14:paraId="1EEEEDB2"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F218AF9"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48DEB01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DD9BF10" w14:textId="77777777" w:rsidTr="00DF1F49">
        <w:tc>
          <w:tcPr>
            <w:tcW w:w="2835" w:type="dxa"/>
            <w:shd w:val="clear" w:color="auto" w:fill="D9E2F3"/>
            <w:vAlign w:val="center"/>
          </w:tcPr>
          <w:p w14:paraId="2217499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26DEA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032D7D2" w14:textId="77777777" w:rsidTr="00DF1F49">
        <w:trPr>
          <w:trHeight w:val="1487"/>
        </w:trPr>
        <w:tc>
          <w:tcPr>
            <w:tcW w:w="2835" w:type="dxa"/>
            <w:shd w:val="clear" w:color="auto" w:fill="D9E2F3"/>
            <w:vAlign w:val="center"/>
          </w:tcPr>
          <w:p w14:paraId="2583C18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AA3FD22" w14:textId="77777777" w:rsidR="00AC34B0" w:rsidRPr="00FD1EE4" w:rsidRDefault="00AC34B0" w:rsidP="00DF1F49">
            <w:pPr>
              <w:spacing w:before="240" w:after="240"/>
              <w:rPr>
                <w:rFonts w:ascii="GHEA Grapalat" w:eastAsia="GHEA Grapalat" w:hAnsi="GHEA Grapalat" w:cs="GHEA Grapalat"/>
              </w:rPr>
            </w:pPr>
          </w:p>
        </w:tc>
      </w:tr>
    </w:tbl>
    <w:p w14:paraId="098E5E4C"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C641D19" w14:textId="77777777" w:rsidTr="00DF1F49">
        <w:tc>
          <w:tcPr>
            <w:tcW w:w="2835" w:type="dxa"/>
            <w:shd w:val="clear" w:color="auto" w:fill="D9E2F3"/>
            <w:vAlign w:val="center"/>
          </w:tcPr>
          <w:p w14:paraId="35C43645"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362B26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F7EE1E3" w14:textId="77777777" w:rsidTr="00DF1F49">
        <w:tc>
          <w:tcPr>
            <w:tcW w:w="2835" w:type="dxa"/>
            <w:shd w:val="clear" w:color="auto" w:fill="D9E2F3"/>
            <w:vAlign w:val="center"/>
          </w:tcPr>
          <w:p w14:paraId="67BD1A93"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CB1791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A00FA9" w14:textId="77777777" w:rsidTr="00DF1F49">
        <w:tc>
          <w:tcPr>
            <w:tcW w:w="2835" w:type="dxa"/>
            <w:shd w:val="clear" w:color="auto" w:fill="D9E2F3"/>
            <w:vAlign w:val="center"/>
          </w:tcPr>
          <w:p w14:paraId="61AC9156"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4508236" w14:textId="77777777" w:rsidR="00AC34B0" w:rsidRPr="00FD1EE4" w:rsidRDefault="00AC34B0" w:rsidP="00DF1F49">
            <w:pPr>
              <w:spacing w:before="240" w:after="240"/>
              <w:rPr>
                <w:rFonts w:ascii="GHEA Grapalat" w:eastAsia="GHEA Grapalat" w:hAnsi="GHEA Grapalat" w:cs="GHEA Grapalat"/>
              </w:rPr>
            </w:pPr>
          </w:p>
        </w:tc>
      </w:tr>
    </w:tbl>
    <w:p w14:paraId="0A858929" w14:textId="77777777" w:rsidR="00AC34B0" w:rsidRPr="00FD1EE4" w:rsidRDefault="00AC34B0" w:rsidP="00AC34B0">
      <w:pPr>
        <w:rPr>
          <w:rFonts w:ascii="GHEA Grapalat" w:eastAsia="GHEA Grapalat" w:hAnsi="GHEA Grapalat" w:cs="GHEA Grapalat"/>
        </w:rPr>
      </w:pPr>
    </w:p>
    <w:p w14:paraId="3FEB974D"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4C1841A9"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99BBE52"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F453E88" w14:textId="77777777" w:rsidTr="00DF1F49">
        <w:tc>
          <w:tcPr>
            <w:tcW w:w="2835" w:type="dxa"/>
            <w:shd w:val="clear" w:color="auto" w:fill="D9E2F3"/>
            <w:vAlign w:val="center"/>
          </w:tcPr>
          <w:p w14:paraId="46E12608"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67CDD5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A32F8B" w14:textId="77777777" w:rsidTr="00DF1F49">
        <w:tc>
          <w:tcPr>
            <w:tcW w:w="2835" w:type="dxa"/>
            <w:shd w:val="clear" w:color="auto" w:fill="D9E2F3"/>
            <w:vAlign w:val="center"/>
          </w:tcPr>
          <w:p w14:paraId="5E7CCA0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45EB06D" w14:textId="77777777" w:rsidR="00AC34B0" w:rsidRPr="00FD1EE4" w:rsidRDefault="00AC34B0" w:rsidP="00DF1F49">
            <w:pPr>
              <w:spacing w:before="240" w:after="240"/>
              <w:rPr>
                <w:rFonts w:ascii="GHEA Grapalat" w:eastAsia="GHEA Grapalat" w:hAnsi="GHEA Grapalat" w:cs="GHEA Grapalat"/>
              </w:rPr>
            </w:pPr>
          </w:p>
        </w:tc>
      </w:tr>
    </w:tbl>
    <w:p w14:paraId="6263E1B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21AF3C5" w14:textId="77777777" w:rsidTr="00DF1F49">
        <w:tc>
          <w:tcPr>
            <w:tcW w:w="2835" w:type="dxa"/>
            <w:shd w:val="clear" w:color="auto" w:fill="D9E2F3"/>
            <w:vAlign w:val="center"/>
          </w:tcPr>
          <w:p w14:paraId="2CD69A1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FE3680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9BF4F47" w14:textId="77777777" w:rsidTr="00DF1F49">
        <w:tc>
          <w:tcPr>
            <w:tcW w:w="2835" w:type="dxa"/>
            <w:shd w:val="clear" w:color="auto" w:fill="D9E2F3"/>
            <w:vAlign w:val="center"/>
          </w:tcPr>
          <w:p w14:paraId="2F067F8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756D89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6BED9" w14:textId="77777777" w:rsidTr="00DF1F49">
        <w:tc>
          <w:tcPr>
            <w:tcW w:w="2835" w:type="dxa"/>
            <w:shd w:val="clear" w:color="auto" w:fill="D9E2F3"/>
            <w:vAlign w:val="center"/>
          </w:tcPr>
          <w:p w14:paraId="4B51226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2A1611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E56732" w14:textId="77777777" w:rsidTr="00DF1F49">
        <w:tc>
          <w:tcPr>
            <w:tcW w:w="2835" w:type="dxa"/>
            <w:shd w:val="clear" w:color="auto" w:fill="D9E2F3"/>
            <w:vAlign w:val="center"/>
          </w:tcPr>
          <w:p w14:paraId="77A438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0E6FD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33144D" w14:textId="77777777" w:rsidTr="00DF1F49">
        <w:tc>
          <w:tcPr>
            <w:tcW w:w="2835" w:type="dxa"/>
            <w:shd w:val="clear" w:color="auto" w:fill="D9E2F3"/>
            <w:vAlign w:val="center"/>
          </w:tcPr>
          <w:p w14:paraId="31B4A5C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A48C17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13B550" w14:textId="77777777" w:rsidTr="00DF1F49">
        <w:trPr>
          <w:trHeight w:val="1361"/>
        </w:trPr>
        <w:tc>
          <w:tcPr>
            <w:tcW w:w="2835" w:type="dxa"/>
            <w:shd w:val="clear" w:color="auto" w:fill="D9E2F3"/>
            <w:vAlign w:val="center"/>
          </w:tcPr>
          <w:p w14:paraId="469EA39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EF7AF7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7B6DCF" w14:textId="77777777" w:rsidTr="00DF1F49">
        <w:tc>
          <w:tcPr>
            <w:tcW w:w="2835" w:type="dxa"/>
            <w:shd w:val="clear" w:color="auto" w:fill="D9E2F3"/>
            <w:vAlign w:val="center"/>
          </w:tcPr>
          <w:p w14:paraId="021F775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30E2DA" w14:textId="77777777" w:rsidR="00AC34B0" w:rsidRPr="00FD1EE4" w:rsidRDefault="00AC34B0" w:rsidP="00DF1F49">
            <w:pPr>
              <w:spacing w:before="240" w:after="240"/>
              <w:rPr>
                <w:rFonts w:ascii="GHEA Grapalat" w:eastAsia="GHEA Grapalat" w:hAnsi="GHEA Grapalat" w:cs="GHEA Grapalat"/>
              </w:rPr>
            </w:pPr>
          </w:p>
        </w:tc>
      </w:tr>
    </w:tbl>
    <w:p w14:paraId="7C3079E6"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61D82700" w14:textId="77777777" w:rsidTr="00DF1F49">
        <w:tc>
          <w:tcPr>
            <w:tcW w:w="2836" w:type="dxa"/>
            <w:shd w:val="clear" w:color="auto" w:fill="D9E2F3"/>
            <w:vAlign w:val="center"/>
          </w:tcPr>
          <w:p w14:paraId="6AC16A0F"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90EA4E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3598489" w14:textId="77777777" w:rsidTr="00DF1F49">
        <w:tc>
          <w:tcPr>
            <w:tcW w:w="2836" w:type="dxa"/>
            <w:shd w:val="clear" w:color="auto" w:fill="D9E2F3"/>
            <w:vAlign w:val="center"/>
          </w:tcPr>
          <w:p w14:paraId="3C5D0DFB"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8EE2E00"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44678B58"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2C3E663F"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0E536A1"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246DC41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CEC358D" w14:textId="77777777" w:rsidTr="00DF1F49">
        <w:tc>
          <w:tcPr>
            <w:tcW w:w="2837" w:type="dxa"/>
            <w:shd w:val="clear" w:color="auto" w:fill="D9E2F3"/>
            <w:vAlign w:val="center"/>
          </w:tcPr>
          <w:p w14:paraId="220854B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4A79AD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9ABC58E" w14:textId="77777777" w:rsidTr="00DF1F49">
        <w:tc>
          <w:tcPr>
            <w:tcW w:w="2837" w:type="dxa"/>
            <w:shd w:val="clear" w:color="auto" w:fill="D9E2F3"/>
            <w:vAlign w:val="center"/>
          </w:tcPr>
          <w:p w14:paraId="2CCF16F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FB1238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E76F120" w14:textId="77777777" w:rsidTr="00DF1F49">
        <w:tc>
          <w:tcPr>
            <w:tcW w:w="2837" w:type="dxa"/>
            <w:shd w:val="clear" w:color="auto" w:fill="D9E2F3"/>
            <w:vAlign w:val="center"/>
          </w:tcPr>
          <w:p w14:paraId="7DC6D38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FAE581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2349D17" w14:textId="77777777" w:rsidTr="00DF1F49">
        <w:tc>
          <w:tcPr>
            <w:tcW w:w="2837" w:type="dxa"/>
            <w:shd w:val="clear" w:color="auto" w:fill="D9E2F3"/>
            <w:vAlign w:val="center"/>
          </w:tcPr>
          <w:p w14:paraId="640D595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F29ADEE"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D02744E"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77B638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C4ACC4F" w14:textId="77777777" w:rsidTr="00DF1F49">
        <w:tc>
          <w:tcPr>
            <w:tcW w:w="2837" w:type="dxa"/>
            <w:shd w:val="clear" w:color="auto" w:fill="D9E2F3"/>
            <w:vAlign w:val="center"/>
          </w:tcPr>
          <w:p w14:paraId="63A53822"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4675C3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8C57B4" w14:textId="77777777" w:rsidTr="00DF1F49">
        <w:tc>
          <w:tcPr>
            <w:tcW w:w="2837" w:type="dxa"/>
            <w:shd w:val="clear" w:color="auto" w:fill="D9E2F3"/>
            <w:vAlign w:val="center"/>
          </w:tcPr>
          <w:p w14:paraId="7C8CA9FE"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6277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DC7D19" w14:textId="77777777" w:rsidTr="00DF1F49">
        <w:tc>
          <w:tcPr>
            <w:tcW w:w="2837" w:type="dxa"/>
            <w:shd w:val="clear" w:color="auto" w:fill="D9E2F3"/>
            <w:vAlign w:val="center"/>
          </w:tcPr>
          <w:p w14:paraId="620D7CB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A7566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BFE99D2" w14:textId="77777777" w:rsidTr="00DF1F49">
        <w:tc>
          <w:tcPr>
            <w:tcW w:w="2837" w:type="dxa"/>
            <w:shd w:val="clear" w:color="auto" w:fill="D9E2F3"/>
            <w:vAlign w:val="center"/>
          </w:tcPr>
          <w:p w14:paraId="59B7F1E3"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0C76816"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7CF0C691"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315FD6F2"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44C5CA98"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72FA0A6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6406B6D6" w14:textId="77777777" w:rsidTr="00DF1F49">
        <w:tc>
          <w:tcPr>
            <w:tcW w:w="2836" w:type="dxa"/>
            <w:shd w:val="clear" w:color="auto" w:fill="D9E2F3"/>
            <w:vAlign w:val="center"/>
          </w:tcPr>
          <w:p w14:paraId="7D6DDB7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A888FE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308CE18" w14:textId="77777777" w:rsidTr="00DF1F49">
        <w:tc>
          <w:tcPr>
            <w:tcW w:w="2836" w:type="dxa"/>
            <w:shd w:val="clear" w:color="auto" w:fill="D9E2F3"/>
            <w:vAlign w:val="center"/>
          </w:tcPr>
          <w:p w14:paraId="70A1290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1B0B47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A660EF2" w14:textId="77777777" w:rsidTr="00DF1F49">
        <w:tc>
          <w:tcPr>
            <w:tcW w:w="2836" w:type="dxa"/>
            <w:shd w:val="clear" w:color="auto" w:fill="D9E2F3"/>
            <w:vAlign w:val="center"/>
          </w:tcPr>
          <w:p w14:paraId="23D7287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0391EF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A2D496F" w14:textId="77777777" w:rsidTr="00DF1F49">
        <w:tc>
          <w:tcPr>
            <w:tcW w:w="2836" w:type="dxa"/>
            <w:shd w:val="clear" w:color="auto" w:fill="D9E2F3"/>
            <w:vAlign w:val="center"/>
          </w:tcPr>
          <w:p w14:paraId="385847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DC0028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D0EDCE3" w14:textId="77777777" w:rsidTr="00DF1F49">
        <w:tc>
          <w:tcPr>
            <w:tcW w:w="2836" w:type="dxa"/>
            <w:shd w:val="clear" w:color="auto" w:fill="D9E2F3"/>
            <w:vAlign w:val="center"/>
          </w:tcPr>
          <w:p w14:paraId="76670C1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A4827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76C90B" w14:textId="77777777" w:rsidTr="00DF1F49">
        <w:tc>
          <w:tcPr>
            <w:tcW w:w="2836" w:type="dxa"/>
            <w:shd w:val="clear" w:color="auto" w:fill="D9E2F3"/>
            <w:vAlign w:val="center"/>
          </w:tcPr>
          <w:p w14:paraId="6E3CCF0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DDEFC03" w14:textId="77777777" w:rsidR="00AC34B0" w:rsidRPr="00FD1EE4" w:rsidRDefault="00AC34B0" w:rsidP="00DF1F49">
            <w:pPr>
              <w:spacing w:before="240" w:after="240"/>
              <w:rPr>
                <w:rFonts w:ascii="GHEA Grapalat" w:eastAsia="GHEA Grapalat" w:hAnsi="GHEA Grapalat" w:cs="GHEA Grapalat"/>
              </w:rPr>
            </w:pPr>
          </w:p>
        </w:tc>
      </w:tr>
    </w:tbl>
    <w:p w14:paraId="0E0B8F8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830D0C6" w14:textId="77777777" w:rsidTr="00DF1F49">
        <w:tc>
          <w:tcPr>
            <w:tcW w:w="2977" w:type="dxa"/>
            <w:shd w:val="clear" w:color="auto" w:fill="D9E2F3"/>
            <w:vAlign w:val="center"/>
          </w:tcPr>
          <w:p w14:paraId="6C8EE4E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40F0FD4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ABF6F9" w14:textId="77777777" w:rsidTr="00DF1F49">
        <w:tc>
          <w:tcPr>
            <w:tcW w:w="2977" w:type="dxa"/>
            <w:shd w:val="clear" w:color="auto" w:fill="D9E2F3"/>
            <w:vAlign w:val="center"/>
          </w:tcPr>
          <w:p w14:paraId="03C6292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642676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5827E3" w14:textId="77777777" w:rsidTr="00DF1F49">
        <w:tc>
          <w:tcPr>
            <w:tcW w:w="2977" w:type="dxa"/>
            <w:shd w:val="clear" w:color="auto" w:fill="D9E2F3"/>
            <w:vAlign w:val="center"/>
          </w:tcPr>
          <w:p w14:paraId="0A2E88C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640DC8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89B448C" w14:textId="77777777" w:rsidTr="00DF1F49">
        <w:tc>
          <w:tcPr>
            <w:tcW w:w="2977" w:type="dxa"/>
            <w:shd w:val="clear" w:color="auto" w:fill="D9E2F3"/>
            <w:vAlign w:val="center"/>
          </w:tcPr>
          <w:p w14:paraId="5DFF264D"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06D351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E29ADBF" w14:textId="77777777" w:rsidTr="00DF1F49">
        <w:tc>
          <w:tcPr>
            <w:tcW w:w="2977" w:type="dxa"/>
            <w:shd w:val="clear" w:color="auto" w:fill="D9E2F3"/>
            <w:vAlign w:val="center"/>
          </w:tcPr>
          <w:p w14:paraId="17A16C6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26C77D96" w14:textId="77777777" w:rsidR="00AC34B0" w:rsidRPr="00FD1EE4" w:rsidRDefault="00AC34B0" w:rsidP="00DF1F49">
            <w:pPr>
              <w:spacing w:before="240" w:after="240"/>
              <w:rPr>
                <w:rFonts w:ascii="GHEA Grapalat" w:eastAsia="GHEA Grapalat" w:hAnsi="GHEA Grapalat" w:cs="GHEA Grapalat"/>
              </w:rPr>
            </w:pPr>
          </w:p>
        </w:tc>
      </w:tr>
    </w:tbl>
    <w:p w14:paraId="2FFB5274"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6061758" w14:textId="77777777" w:rsidTr="00DF1F49">
        <w:tc>
          <w:tcPr>
            <w:tcW w:w="2943" w:type="dxa"/>
            <w:shd w:val="clear" w:color="auto" w:fill="D9E2F3"/>
            <w:vAlign w:val="center"/>
          </w:tcPr>
          <w:p w14:paraId="5796EC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3F62C1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8D705F" w14:textId="77777777" w:rsidTr="00DF1F49">
        <w:tc>
          <w:tcPr>
            <w:tcW w:w="2943" w:type="dxa"/>
            <w:shd w:val="clear" w:color="auto" w:fill="D9E2F3"/>
            <w:vAlign w:val="center"/>
          </w:tcPr>
          <w:p w14:paraId="52BA4C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008756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3C304B" w14:textId="77777777" w:rsidTr="00DF1F49">
        <w:tc>
          <w:tcPr>
            <w:tcW w:w="2943" w:type="dxa"/>
            <w:shd w:val="clear" w:color="auto" w:fill="D9E2F3"/>
            <w:vAlign w:val="center"/>
          </w:tcPr>
          <w:p w14:paraId="201CD8EF"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DBB1C5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E87567F" w14:textId="77777777" w:rsidTr="00DF1F49">
        <w:tc>
          <w:tcPr>
            <w:tcW w:w="2943" w:type="dxa"/>
            <w:shd w:val="clear" w:color="auto" w:fill="D9E2F3"/>
            <w:vAlign w:val="center"/>
          </w:tcPr>
          <w:p w14:paraId="46158789"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2FD67E3" w14:textId="77777777" w:rsidR="00AC34B0" w:rsidRPr="00FD1EE4" w:rsidRDefault="00AC34B0" w:rsidP="00DF1F49">
            <w:pPr>
              <w:spacing w:before="240" w:after="240"/>
              <w:rPr>
                <w:rFonts w:ascii="GHEA Grapalat" w:eastAsia="GHEA Grapalat" w:hAnsi="GHEA Grapalat" w:cs="GHEA Grapalat"/>
              </w:rPr>
            </w:pPr>
          </w:p>
        </w:tc>
      </w:tr>
    </w:tbl>
    <w:p w14:paraId="790DF03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1A9C7A32" w14:textId="77777777" w:rsidTr="00DF1F49">
        <w:tc>
          <w:tcPr>
            <w:tcW w:w="2837" w:type="dxa"/>
            <w:shd w:val="clear" w:color="auto" w:fill="D9E2F3"/>
            <w:vAlign w:val="center"/>
          </w:tcPr>
          <w:p w14:paraId="26C67D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7D7BD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0FFCA5" w14:textId="77777777" w:rsidTr="00DF1F49">
        <w:tc>
          <w:tcPr>
            <w:tcW w:w="2837" w:type="dxa"/>
            <w:shd w:val="clear" w:color="auto" w:fill="D9E2F3"/>
            <w:vAlign w:val="center"/>
          </w:tcPr>
          <w:p w14:paraId="000883A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AEFC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9718BEF" w14:textId="77777777" w:rsidTr="00DF1F49">
        <w:tc>
          <w:tcPr>
            <w:tcW w:w="2837" w:type="dxa"/>
            <w:shd w:val="clear" w:color="auto" w:fill="D9E2F3"/>
            <w:vAlign w:val="center"/>
          </w:tcPr>
          <w:p w14:paraId="2D5BFB7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CC9EC0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B2F7F8A" w14:textId="77777777" w:rsidTr="00DF1F49">
        <w:tc>
          <w:tcPr>
            <w:tcW w:w="2837" w:type="dxa"/>
            <w:shd w:val="clear" w:color="auto" w:fill="D9E2F3"/>
            <w:vAlign w:val="center"/>
          </w:tcPr>
          <w:p w14:paraId="0412282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79BB304" w14:textId="77777777" w:rsidR="00AC34B0" w:rsidRPr="00FD1EE4" w:rsidRDefault="00AC34B0" w:rsidP="00DF1F49">
            <w:pPr>
              <w:spacing w:before="240" w:after="240"/>
              <w:rPr>
                <w:rFonts w:ascii="GHEA Grapalat" w:eastAsia="GHEA Grapalat" w:hAnsi="GHEA Grapalat" w:cs="GHEA Grapalat"/>
              </w:rPr>
            </w:pPr>
          </w:p>
        </w:tc>
      </w:tr>
    </w:tbl>
    <w:p w14:paraId="283C97DE"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4C542542" w14:textId="77777777" w:rsidTr="00DF1F49">
        <w:trPr>
          <w:trHeight w:val="924"/>
        </w:trPr>
        <w:tc>
          <w:tcPr>
            <w:tcW w:w="9016" w:type="dxa"/>
            <w:gridSpan w:val="2"/>
            <w:vAlign w:val="center"/>
          </w:tcPr>
          <w:p w14:paraId="379AE51C" w14:textId="77777777" w:rsidR="00AC34B0" w:rsidRPr="00FD1EE4" w:rsidRDefault="00CC005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7B767461" w14:textId="77777777" w:rsidTr="00DF1F49">
        <w:trPr>
          <w:trHeight w:val="684"/>
        </w:trPr>
        <w:tc>
          <w:tcPr>
            <w:tcW w:w="4508" w:type="dxa"/>
            <w:shd w:val="clear" w:color="auto" w:fill="D9E2F3"/>
            <w:vAlign w:val="center"/>
          </w:tcPr>
          <w:p w14:paraId="532636C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C0F8B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56B546" w14:textId="77777777" w:rsidTr="00DF1F49">
        <w:trPr>
          <w:trHeight w:val="1282"/>
        </w:trPr>
        <w:tc>
          <w:tcPr>
            <w:tcW w:w="4508" w:type="dxa"/>
            <w:shd w:val="clear" w:color="auto" w:fill="D9E2F3"/>
            <w:vAlign w:val="center"/>
          </w:tcPr>
          <w:p w14:paraId="0A5BA34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892AB62" w14:textId="77777777" w:rsidR="00AC34B0" w:rsidRPr="006B364D"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2DC5C657" w14:textId="77777777" w:rsidR="00AC34B0" w:rsidRPr="00F10CBA"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4842A27E" w14:textId="77777777" w:rsidTr="00DF1F49">
        <w:tc>
          <w:tcPr>
            <w:tcW w:w="9016" w:type="dxa"/>
            <w:gridSpan w:val="2"/>
            <w:vAlign w:val="center"/>
          </w:tcPr>
          <w:p w14:paraId="747504B6"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780B7E5" w14:textId="77777777" w:rsidTr="00DF1F49">
        <w:tc>
          <w:tcPr>
            <w:tcW w:w="9016" w:type="dxa"/>
            <w:gridSpan w:val="2"/>
            <w:vAlign w:val="center"/>
          </w:tcPr>
          <w:p w14:paraId="3F6096A9" w14:textId="77777777" w:rsidR="00AC34B0" w:rsidRPr="00FD1EE4" w:rsidRDefault="00CC005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201BB89D"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514F45E9" w14:textId="77777777" w:rsidTr="00DF1F49">
        <w:trPr>
          <w:trHeight w:val="924"/>
        </w:trPr>
        <w:tc>
          <w:tcPr>
            <w:tcW w:w="9016" w:type="dxa"/>
            <w:gridSpan w:val="2"/>
            <w:vAlign w:val="center"/>
          </w:tcPr>
          <w:p w14:paraId="62863294" w14:textId="77777777" w:rsidR="00AC34B0" w:rsidRPr="00FD1EE4" w:rsidRDefault="00CC005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70043293" w14:textId="77777777" w:rsidTr="00DF1F49">
        <w:trPr>
          <w:trHeight w:val="684"/>
        </w:trPr>
        <w:tc>
          <w:tcPr>
            <w:tcW w:w="4508" w:type="dxa"/>
            <w:shd w:val="clear" w:color="auto" w:fill="D9E2F3"/>
            <w:vAlign w:val="center"/>
          </w:tcPr>
          <w:p w14:paraId="6939D5E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AD106F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6BBC3F" w14:textId="77777777" w:rsidTr="00DF1F49">
        <w:trPr>
          <w:trHeight w:val="1282"/>
        </w:trPr>
        <w:tc>
          <w:tcPr>
            <w:tcW w:w="4508" w:type="dxa"/>
            <w:shd w:val="clear" w:color="auto" w:fill="D9E2F3"/>
            <w:vAlign w:val="center"/>
          </w:tcPr>
          <w:p w14:paraId="6C15285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2B86919" w14:textId="77777777" w:rsidR="00AC34B0" w:rsidRPr="00C843BA"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77A48413" w14:textId="77777777" w:rsidR="00AC34B0" w:rsidRPr="00C843BA"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0B9CCCEC" w14:textId="77777777" w:rsidTr="00DF1F49">
        <w:tc>
          <w:tcPr>
            <w:tcW w:w="9016" w:type="dxa"/>
            <w:gridSpan w:val="2"/>
            <w:vAlign w:val="center"/>
          </w:tcPr>
          <w:p w14:paraId="2921AAA9"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30763D10" w14:textId="77777777" w:rsidTr="00DF1F49">
        <w:tc>
          <w:tcPr>
            <w:tcW w:w="9016" w:type="dxa"/>
            <w:gridSpan w:val="2"/>
            <w:vAlign w:val="center"/>
          </w:tcPr>
          <w:p w14:paraId="196E1DB4"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097373B0" w14:textId="77777777" w:rsidTr="00DF1F49">
        <w:tc>
          <w:tcPr>
            <w:tcW w:w="9016" w:type="dxa"/>
            <w:gridSpan w:val="2"/>
            <w:vAlign w:val="center"/>
          </w:tcPr>
          <w:p w14:paraId="43114AE8"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37935E5D" w14:textId="77777777" w:rsidTr="00DF1F49">
        <w:tc>
          <w:tcPr>
            <w:tcW w:w="9016" w:type="dxa"/>
            <w:gridSpan w:val="2"/>
            <w:vAlign w:val="center"/>
          </w:tcPr>
          <w:p w14:paraId="2D29CC67" w14:textId="77777777" w:rsidR="00AC34B0" w:rsidRPr="00FD1EE4" w:rsidRDefault="00CC005C"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2B97F28C"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4DA21A2" w14:textId="77777777" w:rsidTr="00DF1F49">
        <w:tc>
          <w:tcPr>
            <w:tcW w:w="2837" w:type="dxa"/>
            <w:shd w:val="clear" w:color="auto" w:fill="D9E2F3"/>
            <w:vAlign w:val="center"/>
          </w:tcPr>
          <w:p w14:paraId="7F40B9C0"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122F33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308DDBC" w14:textId="77777777" w:rsidTr="00DF1F49">
        <w:tc>
          <w:tcPr>
            <w:tcW w:w="2837" w:type="dxa"/>
            <w:shd w:val="clear" w:color="auto" w:fill="D9E2F3"/>
            <w:vAlign w:val="center"/>
          </w:tcPr>
          <w:p w14:paraId="1F491FCA"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3555D5A" w14:textId="77777777" w:rsidR="00AC34B0" w:rsidRPr="00B23852"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0CEB1ECA" w14:textId="77777777" w:rsidR="00AC34B0" w:rsidRPr="00FD1EE4" w:rsidRDefault="00CC005C"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255E583" w14:textId="77777777" w:rsidTr="00DF1F49">
        <w:tc>
          <w:tcPr>
            <w:tcW w:w="2837" w:type="dxa"/>
            <w:shd w:val="clear" w:color="auto" w:fill="D9E2F3"/>
            <w:vAlign w:val="center"/>
          </w:tcPr>
          <w:p w14:paraId="762F518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1057BF40" w14:textId="77777777" w:rsidR="00AC34B0" w:rsidRPr="005600B4"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1150C302" w14:textId="77777777" w:rsidR="00AC34B0" w:rsidRPr="005600B4" w:rsidRDefault="00CC005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1452BED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47F9BA1" w14:textId="77777777" w:rsidTr="00DF1F49">
        <w:tc>
          <w:tcPr>
            <w:tcW w:w="2837" w:type="dxa"/>
            <w:shd w:val="clear" w:color="auto" w:fill="D9E2F3"/>
            <w:vAlign w:val="center"/>
          </w:tcPr>
          <w:p w14:paraId="4570E9D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7C6E65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715E4FC" w14:textId="77777777" w:rsidTr="00DF1F49">
        <w:tc>
          <w:tcPr>
            <w:tcW w:w="2837" w:type="dxa"/>
            <w:shd w:val="clear" w:color="auto" w:fill="D9E2F3"/>
            <w:vAlign w:val="center"/>
          </w:tcPr>
          <w:p w14:paraId="6E824B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78EA9D4" w14:textId="77777777" w:rsidR="00AC34B0" w:rsidRPr="00FD1EE4" w:rsidRDefault="00AC34B0" w:rsidP="00DF1F49">
            <w:pPr>
              <w:spacing w:before="240" w:after="240"/>
              <w:rPr>
                <w:rFonts w:ascii="GHEA Grapalat" w:eastAsia="GHEA Grapalat" w:hAnsi="GHEA Grapalat" w:cs="GHEA Grapalat"/>
              </w:rPr>
            </w:pPr>
          </w:p>
        </w:tc>
      </w:tr>
    </w:tbl>
    <w:p w14:paraId="7DFE6F82"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08D7DF"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F4E5369"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2C96934" w14:textId="77777777" w:rsidTr="00DF1F49">
        <w:tc>
          <w:tcPr>
            <w:tcW w:w="2835" w:type="dxa"/>
            <w:shd w:val="clear" w:color="auto" w:fill="D9E2F3"/>
            <w:vAlign w:val="center"/>
          </w:tcPr>
          <w:p w14:paraId="5AE2D55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1F17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D2901E3" w14:textId="77777777" w:rsidTr="00DF1F49">
        <w:tc>
          <w:tcPr>
            <w:tcW w:w="2835" w:type="dxa"/>
            <w:shd w:val="clear" w:color="auto" w:fill="D9E2F3"/>
            <w:vAlign w:val="center"/>
          </w:tcPr>
          <w:p w14:paraId="03D59E6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52B675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85FCBA" w14:textId="77777777" w:rsidTr="00DF1F49">
        <w:tc>
          <w:tcPr>
            <w:tcW w:w="2835" w:type="dxa"/>
            <w:shd w:val="clear" w:color="auto" w:fill="D9E2F3"/>
            <w:vAlign w:val="center"/>
          </w:tcPr>
          <w:p w14:paraId="093A4B6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C6A853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34C7F6" w14:textId="77777777" w:rsidTr="00DF1F49">
        <w:tc>
          <w:tcPr>
            <w:tcW w:w="2835" w:type="dxa"/>
            <w:shd w:val="clear" w:color="auto" w:fill="D9E2F3"/>
            <w:vAlign w:val="center"/>
          </w:tcPr>
          <w:p w14:paraId="583D52A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9967E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237585" w14:textId="77777777" w:rsidTr="00DF1F49">
        <w:tc>
          <w:tcPr>
            <w:tcW w:w="2835" w:type="dxa"/>
            <w:shd w:val="clear" w:color="auto" w:fill="D9E2F3"/>
            <w:vAlign w:val="center"/>
          </w:tcPr>
          <w:p w14:paraId="56E8128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01C20C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6839CEA" w14:textId="77777777" w:rsidTr="00DF1F49">
        <w:tc>
          <w:tcPr>
            <w:tcW w:w="2835" w:type="dxa"/>
            <w:shd w:val="clear" w:color="auto" w:fill="D9E2F3"/>
            <w:vAlign w:val="center"/>
          </w:tcPr>
          <w:p w14:paraId="556064B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E0525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6E7C1" w14:textId="77777777" w:rsidTr="00DF1F49">
        <w:tc>
          <w:tcPr>
            <w:tcW w:w="2835" w:type="dxa"/>
            <w:shd w:val="clear" w:color="auto" w:fill="D9E2F3"/>
            <w:vAlign w:val="center"/>
          </w:tcPr>
          <w:p w14:paraId="12279E0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4E6C817" w14:textId="77777777" w:rsidR="00AC34B0" w:rsidRPr="00FD1EE4" w:rsidRDefault="00AC34B0" w:rsidP="00DF1F49">
            <w:pPr>
              <w:spacing w:before="240" w:after="240"/>
              <w:rPr>
                <w:rFonts w:ascii="GHEA Grapalat" w:eastAsia="GHEA Grapalat" w:hAnsi="GHEA Grapalat" w:cs="GHEA Grapalat"/>
              </w:rPr>
            </w:pPr>
          </w:p>
        </w:tc>
      </w:tr>
    </w:tbl>
    <w:p w14:paraId="5C45C94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EC6226B" w14:textId="77777777" w:rsidTr="00DF1F49">
        <w:trPr>
          <w:trHeight w:val="853"/>
        </w:trPr>
        <w:tc>
          <w:tcPr>
            <w:tcW w:w="2835" w:type="dxa"/>
            <w:vMerge w:val="restart"/>
            <w:shd w:val="clear" w:color="auto" w:fill="D9E2F3"/>
            <w:vAlign w:val="center"/>
          </w:tcPr>
          <w:p w14:paraId="7C488847"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5A10EE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51C22AD" w14:textId="77777777" w:rsidTr="00DF1F49">
        <w:trPr>
          <w:trHeight w:val="850"/>
        </w:trPr>
        <w:tc>
          <w:tcPr>
            <w:tcW w:w="2835" w:type="dxa"/>
            <w:vMerge/>
            <w:shd w:val="clear" w:color="auto" w:fill="D9E2F3"/>
            <w:vAlign w:val="center"/>
          </w:tcPr>
          <w:p w14:paraId="62231C9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0BBB4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E99281" w14:textId="77777777" w:rsidTr="00DF1F49">
        <w:trPr>
          <w:trHeight w:val="850"/>
        </w:trPr>
        <w:tc>
          <w:tcPr>
            <w:tcW w:w="2835" w:type="dxa"/>
            <w:vMerge/>
            <w:shd w:val="clear" w:color="auto" w:fill="D9E2F3"/>
            <w:vAlign w:val="center"/>
          </w:tcPr>
          <w:p w14:paraId="536B342B"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BD30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A742FD" w14:textId="77777777" w:rsidTr="00DF1F49">
        <w:trPr>
          <w:trHeight w:val="850"/>
        </w:trPr>
        <w:tc>
          <w:tcPr>
            <w:tcW w:w="2835" w:type="dxa"/>
            <w:vMerge/>
            <w:shd w:val="clear" w:color="auto" w:fill="D9E2F3"/>
            <w:vAlign w:val="center"/>
          </w:tcPr>
          <w:p w14:paraId="21A63DA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97DA8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04FAFB0" w14:textId="77777777" w:rsidTr="00DF1F49">
        <w:trPr>
          <w:trHeight w:val="850"/>
        </w:trPr>
        <w:tc>
          <w:tcPr>
            <w:tcW w:w="2835" w:type="dxa"/>
            <w:vMerge/>
            <w:shd w:val="clear" w:color="auto" w:fill="D9E2F3"/>
            <w:vAlign w:val="center"/>
          </w:tcPr>
          <w:p w14:paraId="60C1A47F"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D09777" w14:textId="77777777" w:rsidR="00AC34B0" w:rsidRPr="00FD1EE4" w:rsidRDefault="00AC34B0" w:rsidP="00DF1F49">
            <w:pPr>
              <w:spacing w:before="240" w:after="240"/>
              <w:rPr>
                <w:rFonts w:ascii="GHEA Grapalat" w:eastAsia="GHEA Grapalat" w:hAnsi="GHEA Grapalat" w:cs="GHEA Grapalat"/>
              </w:rPr>
            </w:pPr>
          </w:p>
        </w:tc>
      </w:tr>
    </w:tbl>
    <w:p w14:paraId="0C13A55E"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61EB73FD" w14:textId="77777777" w:rsidTr="00DF1F49">
        <w:tc>
          <w:tcPr>
            <w:tcW w:w="2835" w:type="dxa"/>
            <w:shd w:val="clear" w:color="auto" w:fill="D9E2F3"/>
            <w:vAlign w:val="center"/>
          </w:tcPr>
          <w:p w14:paraId="68BBC3F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65ABC0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974B449" w14:textId="77777777" w:rsidTr="00DF1F49">
        <w:tc>
          <w:tcPr>
            <w:tcW w:w="2835" w:type="dxa"/>
            <w:shd w:val="clear" w:color="auto" w:fill="D9E2F3"/>
            <w:vAlign w:val="center"/>
          </w:tcPr>
          <w:p w14:paraId="20CD93E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9AF69A6" w14:textId="77777777" w:rsidR="00AC34B0" w:rsidRPr="00FD1EE4" w:rsidRDefault="00AC34B0" w:rsidP="00DF1F49">
            <w:pPr>
              <w:spacing w:before="240" w:after="240"/>
              <w:rPr>
                <w:rFonts w:ascii="GHEA Grapalat" w:eastAsia="GHEA Grapalat" w:hAnsi="GHEA Grapalat" w:cs="GHEA Grapalat"/>
              </w:rPr>
            </w:pPr>
          </w:p>
        </w:tc>
      </w:tr>
    </w:tbl>
    <w:p w14:paraId="7D352A16"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B9C7876"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E4807CA" w14:textId="77777777" w:rsidTr="00DF1F49">
        <w:tc>
          <w:tcPr>
            <w:tcW w:w="9016" w:type="dxa"/>
            <w:shd w:val="clear" w:color="auto" w:fill="DBE5F1" w:themeFill="accent1" w:themeFillTint="33"/>
          </w:tcPr>
          <w:p w14:paraId="3CC64B6A"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06F9449B" w14:textId="77777777" w:rsidTr="00DF1F49">
        <w:trPr>
          <w:trHeight w:val="10187"/>
        </w:trPr>
        <w:tc>
          <w:tcPr>
            <w:tcW w:w="9016" w:type="dxa"/>
          </w:tcPr>
          <w:p w14:paraId="4C5F8189" w14:textId="77777777" w:rsidR="00AC34B0" w:rsidRPr="00FD1EE4" w:rsidRDefault="00AC34B0" w:rsidP="00DF1F49">
            <w:pPr>
              <w:rPr>
                <w:rFonts w:ascii="GHEA Grapalat" w:eastAsia="GHEA Grapalat" w:hAnsi="GHEA Grapalat" w:cs="GHEA Grapalat"/>
                <w:b/>
                <w:color w:val="000000"/>
              </w:rPr>
            </w:pPr>
          </w:p>
        </w:tc>
      </w:tr>
    </w:tbl>
    <w:p w14:paraId="23C9AE00"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0B24F89D" w14:textId="77777777" w:rsidR="00AC34B0" w:rsidRDefault="00AC34B0" w:rsidP="00AC34B0">
      <w:pPr>
        <w:rPr>
          <w:rFonts w:ascii="GHEA Grapalat" w:hAnsi="GHEA Grapalat"/>
          <w:b/>
        </w:rPr>
      </w:pPr>
    </w:p>
    <w:p w14:paraId="246264DF" w14:textId="77777777" w:rsidR="00AC34B0" w:rsidRDefault="00AC34B0" w:rsidP="00AC34B0">
      <w:pPr>
        <w:rPr>
          <w:ins w:id="15" w:author="Inesa Kocharyan" w:date="2021-09-01T11:45:00Z"/>
          <w:rFonts w:ascii="GHEA Grapalat" w:hAnsi="GHEA Grapalat"/>
          <w:b/>
        </w:rPr>
      </w:pPr>
    </w:p>
    <w:p w14:paraId="6DC47D93" w14:textId="77777777" w:rsidR="00AC34B0" w:rsidRDefault="00AC34B0" w:rsidP="00AC34B0">
      <w:pPr>
        <w:rPr>
          <w:rFonts w:ascii="GHEA Grapalat" w:hAnsi="GHEA Grapalat"/>
          <w:b/>
        </w:rPr>
      </w:pPr>
      <w:r>
        <w:rPr>
          <w:rFonts w:ascii="GHEA Grapalat" w:hAnsi="GHEA Grapalat"/>
          <w:b/>
        </w:rPr>
        <w:br w:type="page"/>
      </w:r>
    </w:p>
    <w:p w14:paraId="261263F2" w14:textId="77777777" w:rsidR="00AC34B0" w:rsidRDefault="00AC34B0" w:rsidP="00AC34B0">
      <w:pPr>
        <w:spacing w:line="360" w:lineRule="auto"/>
        <w:contextualSpacing/>
        <w:jc w:val="center"/>
        <w:rPr>
          <w:rFonts w:ascii="GHEA Grapalat" w:hAnsi="GHEA Grapalat"/>
          <w:b/>
        </w:rPr>
      </w:pPr>
    </w:p>
    <w:p w14:paraId="2A90F1FD"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5A03DC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F6F6824"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FFB0D4A"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D398C0D"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3BEA318"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383976D"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A5503EB"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84279D"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F07254"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55EAE26"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4BB308"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F2021D5"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EBEBFBE"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6CED449"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7B2BC8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EF74FDF"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0C00D22"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2C49323"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4D91F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CE667E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2E2D16AF"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CC048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7D6776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39B055E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CDC7FC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1F78C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C68F83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207C12F"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E8AE21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10F96A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E13041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A8FEEF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ED078E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EBB7F6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A13567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2E87749"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B34E88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7C8BDE3"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2B296E48"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F787833"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7BA837A2" w14:textId="77777777" w:rsidR="00DB6B33" w:rsidRDefault="00DB6B33">
      <w:pPr>
        <w:rPr>
          <w:rFonts w:ascii="GHEA Grapalat" w:hAnsi="GHEA Grapalat"/>
          <w:b/>
        </w:rPr>
      </w:pPr>
      <w:r>
        <w:rPr>
          <w:rFonts w:ascii="GHEA Grapalat" w:hAnsi="GHEA Grapalat"/>
          <w:b/>
        </w:rPr>
        <w:br w:type="page"/>
      </w:r>
    </w:p>
    <w:p w14:paraId="7F6B2C79"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4D960A14" w14:textId="7ECB981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859D3">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D0650">
        <w:rPr>
          <w:rFonts w:ascii="GHEA Grapalat" w:hAnsi="GHEA Grapalat"/>
          <w:b/>
          <w:sz w:val="24"/>
          <w:szCs w:val="24"/>
        </w:rPr>
        <w:t>SHMANH-GHTsDzB-25/5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100D7F4E" w14:textId="77777777" w:rsidR="00B2572B" w:rsidRPr="009044F1" w:rsidRDefault="00B2572B" w:rsidP="00B46D58">
      <w:pPr>
        <w:widowControl w:val="0"/>
        <w:spacing w:after="120"/>
        <w:ind w:firstLine="567"/>
        <w:jc w:val="center"/>
        <w:rPr>
          <w:rFonts w:ascii="GHEA Grapalat" w:hAnsi="GHEA Grapalat"/>
        </w:rPr>
      </w:pPr>
    </w:p>
    <w:p w14:paraId="70D9853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3D94DF3" w14:textId="77777777" w:rsidR="00B2572B" w:rsidRPr="009044F1" w:rsidRDefault="00B2572B" w:rsidP="00B46D58">
      <w:pPr>
        <w:widowControl w:val="0"/>
        <w:spacing w:after="120"/>
        <w:ind w:firstLine="567"/>
        <w:jc w:val="center"/>
        <w:rPr>
          <w:rFonts w:ascii="GHEA Grapalat" w:hAnsi="GHEA Grapalat"/>
        </w:rPr>
      </w:pPr>
    </w:p>
    <w:p w14:paraId="2290468F" w14:textId="2E9FBF9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859D3">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7D0650">
        <w:rPr>
          <w:rFonts w:ascii="GHEA Grapalat" w:hAnsi="GHEA Grapalat"/>
          <w:spacing w:val="-6"/>
        </w:rPr>
        <w:t>SHMANH-GHTsDzB-25/5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3EFA947"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C3DCDA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A0756B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69746D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341922F5"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14853FBC"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6EAC76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7F12F96"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ABB4D8E"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E9B260B"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710F253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6D13E28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EE5772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673A3CA6"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35EDA49"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8E8EEB9"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B1AFEA2"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5A7550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1F75047F"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07DCD975"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0359534"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2A9D11E"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C854F3"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6FBB1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868CF13" w14:textId="77777777" w:rsidR="003D2166" w:rsidRPr="005744FC" w:rsidRDefault="003D2166" w:rsidP="00B46D58">
            <w:pPr>
              <w:widowControl w:val="0"/>
              <w:jc w:val="center"/>
              <w:rPr>
                <w:rFonts w:ascii="GHEA Grapalat" w:hAnsi="GHEA Grapalat"/>
                <w:sz w:val="20"/>
                <w:szCs w:val="20"/>
              </w:rPr>
            </w:pPr>
          </w:p>
        </w:tc>
      </w:tr>
      <w:tr w:rsidR="003D2166" w:rsidRPr="005744FC" w14:paraId="557ABE78"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E8F10E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1885E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B0C70F"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3D1584E"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35513F" w14:textId="77777777" w:rsidR="003D2166" w:rsidRPr="005744FC" w:rsidRDefault="003D2166" w:rsidP="00B46D58">
            <w:pPr>
              <w:widowControl w:val="0"/>
              <w:rPr>
                <w:rFonts w:ascii="GHEA Grapalat" w:hAnsi="GHEA Grapalat"/>
                <w:sz w:val="20"/>
                <w:szCs w:val="20"/>
              </w:rPr>
            </w:pPr>
          </w:p>
        </w:tc>
      </w:tr>
      <w:tr w:rsidR="003D2166" w:rsidRPr="005744FC" w14:paraId="2B03A750"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0E9E09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075A5A1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3E547C"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3BDAC2"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D4429C8" w14:textId="77777777" w:rsidR="003D2166" w:rsidRPr="005744FC" w:rsidRDefault="003D2166" w:rsidP="00B46D58">
            <w:pPr>
              <w:widowControl w:val="0"/>
              <w:jc w:val="center"/>
              <w:rPr>
                <w:rFonts w:ascii="GHEA Grapalat" w:hAnsi="GHEA Grapalat"/>
                <w:sz w:val="20"/>
                <w:szCs w:val="20"/>
              </w:rPr>
            </w:pPr>
          </w:p>
        </w:tc>
      </w:tr>
      <w:tr w:rsidR="003D2166" w:rsidRPr="005744FC" w14:paraId="13C2E229"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63670BE"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1900A35"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E45D48"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DB7EAE"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B97A5DD" w14:textId="77777777" w:rsidR="003D2166" w:rsidRPr="005744FC" w:rsidRDefault="003D2166" w:rsidP="00B46D58">
            <w:pPr>
              <w:widowControl w:val="0"/>
              <w:jc w:val="center"/>
              <w:rPr>
                <w:rFonts w:ascii="GHEA Grapalat" w:hAnsi="GHEA Grapalat"/>
                <w:sz w:val="20"/>
                <w:szCs w:val="20"/>
              </w:rPr>
            </w:pPr>
          </w:p>
        </w:tc>
      </w:tr>
      <w:tr w:rsidR="003D2166" w:rsidRPr="005744FC" w14:paraId="5E61BDD2"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66AEE53"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F45BF2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C3A65D"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D24481"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29AF97C" w14:textId="77777777" w:rsidR="003D2166" w:rsidRPr="005744FC" w:rsidRDefault="003D2166" w:rsidP="00B46D58">
            <w:pPr>
              <w:widowControl w:val="0"/>
              <w:jc w:val="center"/>
              <w:rPr>
                <w:rFonts w:ascii="GHEA Grapalat" w:hAnsi="GHEA Grapalat"/>
                <w:sz w:val="20"/>
                <w:szCs w:val="20"/>
              </w:rPr>
            </w:pPr>
          </w:p>
        </w:tc>
      </w:tr>
    </w:tbl>
    <w:p w14:paraId="66BC0ED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791F0A5"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4C9E008" w14:textId="77777777" w:rsidR="00DC619D" w:rsidRPr="00D3436F" w:rsidRDefault="00DC619D" w:rsidP="00B46D58">
      <w:pPr>
        <w:widowControl w:val="0"/>
        <w:spacing w:after="160"/>
        <w:jc w:val="both"/>
        <w:rPr>
          <w:rFonts w:ascii="GHEA Grapalat" w:hAnsi="GHEA Grapalat"/>
          <w:lang w:val="es-ES"/>
        </w:rPr>
      </w:pPr>
    </w:p>
    <w:p w14:paraId="1FA45093"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DB3DDAF" w14:textId="77777777" w:rsidR="00B217BB" w:rsidRDefault="00B217BB" w:rsidP="00B46D58">
      <w:pPr>
        <w:rPr>
          <w:rFonts w:ascii="GHEA Grapalat" w:hAnsi="GHEA Grapalat"/>
          <w:b/>
        </w:rPr>
      </w:pPr>
      <w:r>
        <w:rPr>
          <w:rFonts w:ascii="GHEA Grapalat" w:hAnsi="GHEA Grapalat"/>
          <w:b/>
        </w:rPr>
        <w:br w:type="page"/>
      </w:r>
    </w:p>
    <w:p w14:paraId="0719CFD3"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04469278"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26DBDA4" w14:textId="25BCEC1F"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859D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7D0650">
        <w:rPr>
          <w:rFonts w:ascii="GHEA Grapalat" w:hAnsi="GHEA Grapalat"/>
          <w:b/>
          <w:sz w:val="24"/>
          <w:szCs w:val="24"/>
        </w:rPr>
        <w:t>SHMANH-GHTsDzB-25/5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7"/>
        <w:t>*</w:t>
      </w:r>
    </w:p>
    <w:p w14:paraId="67111152" w14:textId="77777777" w:rsidR="001005B0" w:rsidRPr="00B138F3" w:rsidRDefault="001005B0" w:rsidP="00B46D58">
      <w:pPr>
        <w:widowControl w:val="0"/>
        <w:spacing w:after="160"/>
        <w:ind w:left="567" w:right="565"/>
        <w:jc w:val="center"/>
        <w:rPr>
          <w:rFonts w:ascii="GHEA Grapalat" w:hAnsi="GHEA Grapalat"/>
          <w:b/>
        </w:rPr>
      </w:pPr>
    </w:p>
    <w:p w14:paraId="14D26157"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ED0552"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0F1F5E7" w14:textId="77777777" w:rsidR="001005B0" w:rsidRPr="00B138F3" w:rsidRDefault="001005B0" w:rsidP="00B46D58">
      <w:pPr>
        <w:widowControl w:val="0"/>
        <w:spacing w:after="160"/>
        <w:ind w:left="567" w:right="565"/>
        <w:jc w:val="center"/>
        <w:rPr>
          <w:rFonts w:ascii="GHEA Grapalat" w:hAnsi="GHEA Grapalat"/>
          <w:b/>
        </w:rPr>
      </w:pPr>
    </w:p>
    <w:p w14:paraId="56C91E57" w14:textId="3648F31F" w:rsidR="005B3A59" w:rsidRPr="00B138F3" w:rsidRDefault="005B3A59" w:rsidP="00C547A0">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C547A0">
        <w:rPr>
          <w:rFonts w:ascii="GHEA Grapalat" w:hAnsi="GHEA Grapalat"/>
          <w:b/>
        </w:rPr>
        <w:t>SHMANH-GHTsDzB-25/5</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r w:rsidR="00C547A0">
        <w:rPr>
          <w:rFonts w:ascii="GHEA Grapalat" w:eastAsiaTheme="minorHAnsi" w:hAnsi="GHEA Grapalat" w:cstheme="minorBidi"/>
          <w:bCs/>
        </w:rPr>
        <w:t xml:space="preserve"> муниципалитетом Ани, ШМ, РА</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7C9DDA27"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4EC6FAB6"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28CEB5D"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32E210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0BB700D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A8CB8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495624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41E6E10E"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154AB94"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847304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E13A94D" w14:textId="7D7598D2"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C547A0">
        <w:rPr>
          <w:rFonts w:ascii="GHEA Grapalat" w:eastAsiaTheme="minorHAnsi" w:hAnsi="GHEA Grapalat" w:cstheme="minorBidi"/>
        </w:rPr>
        <w:t xml:space="preserve"> </w:t>
      </w:r>
      <w:r w:rsidR="00C547A0" w:rsidRPr="0001540E">
        <w:rPr>
          <w:rFonts w:ascii="GHEA Grapalat" w:hAnsi="GHEA Grapalat" w:cs="Arial"/>
          <w:b/>
          <w:sz w:val="20"/>
          <w:szCs w:val="20"/>
          <w:lang w:val="hy-AM"/>
        </w:rPr>
        <w:t>900495101090</w:t>
      </w:r>
      <w:r w:rsidR="00C547A0">
        <w:rPr>
          <w:rFonts w:ascii="GHEA Grapalat" w:hAnsi="GHEA Grapalat" w:cs="Arial"/>
          <w:b/>
          <w:sz w:val="20"/>
          <w:szCs w:val="20"/>
        </w:rPr>
        <w:t xml:space="preserve"> </w:t>
      </w:r>
      <w:r w:rsidR="005B3A59" w:rsidRPr="00B138F3">
        <w:rPr>
          <w:rFonts w:ascii="GHEA Grapalat" w:eastAsiaTheme="minorHAnsi" w:hAnsi="GHEA Grapalat" w:cstheme="minorBidi"/>
        </w:rPr>
        <w:t>бенефициара.</w:t>
      </w:r>
    </w:p>
    <w:p w14:paraId="44EF7EC9"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2DFB6EB"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B791D4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9B07732" w14:textId="233188CE" w:rsidR="00ED3432" w:rsidRPr="00200B3B" w:rsidRDefault="00ED3432" w:rsidP="00C547A0">
      <w:pPr>
        <w:pStyle w:val="NormalWeb"/>
        <w:shd w:val="clear" w:color="auto" w:fill="FFFFFF"/>
        <w:ind w:firstLine="374"/>
        <w:contextualSpacing/>
        <w:jc w:val="both"/>
        <w:rPr>
          <w:rFonts w:ascii="GHEA Grapalat" w:eastAsiaTheme="minorHAnsi" w:hAnsi="GHEA Grapalat" w:cstheme="minorBidi"/>
          <w:lang w:val="hy-AM"/>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со дня вступления в силу договора N</w:t>
      </w:r>
      <w:r w:rsidR="00C547A0">
        <w:rPr>
          <w:rFonts w:ascii="GHEA Grapalat" w:eastAsiaTheme="minorHAnsi" w:hAnsi="GHEA Grapalat" w:cstheme="minorBidi"/>
        </w:rPr>
        <w:t xml:space="preserve"> </w:t>
      </w:r>
      <w:r w:rsidR="00C547A0">
        <w:rPr>
          <w:rFonts w:ascii="GHEA Grapalat" w:hAnsi="GHEA Grapalat"/>
          <w:b/>
        </w:rPr>
        <w:t>SHMANH-GHTsDzB-25/5</w:t>
      </w:r>
      <w:r w:rsidRPr="00200B3B">
        <w:rPr>
          <w:rFonts w:ascii="GHEA Grapalat" w:eastAsiaTheme="minorHAnsi" w:hAnsi="GHEA Grapalat" w:cstheme="minorBidi"/>
        </w:rPr>
        <w:t xml:space="preserve"> заключаемого  между  бенефициаром и    </w:t>
      </w:r>
      <w:r w:rsidR="009B3563"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003677F8" w:rsidRPr="003677F8">
        <w:rPr>
          <w:rFonts w:ascii="GHEA Grapalat" w:eastAsiaTheme="minorHAnsi" w:hAnsi="GHEA Grapalat" w:cstheme="minorBidi"/>
          <w:lang w:val="hy-AM"/>
        </w:rPr>
        <w:t>двадца</w:t>
      </w:r>
      <w:r w:rsidRPr="00200B3B">
        <w:rPr>
          <w:rFonts w:ascii="GHEA Grapalat" w:eastAsiaTheme="minorHAnsi" w:hAnsi="GHEA Grapalat" w:cstheme="minorBidi"/>
        </w:rPr>
        <w:t xml:space="preserve">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61D990FA"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729BC286"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52C9C24B" w14:textId="6ECD2554"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2" w:history="1">
        <w:r w:rsidR="00C547A0" w:rsidRPr="00042ABD">
          <w:rPr>
            <w:rStyle w:val="Hyperlink"/>
            <w:rFonts w:ascii="GHEA Grapalat" w:hAnsi="GHEA Grapalat"/>
            <w:lang w:val="af-ZA"/>
          </w:rPr>
          <w:t>ani.hamaynqapetaran.91@mail.ru</w:t>
        </w:r>
      </w:hyperlink>
      <w:r w:rsidR="00C547A0">
        <w:rPr>
          <w:rFonts w:ascii="GHEA Grapalat" w:hAnsi="GHEA Grapalat"/>
          <w:u w:val="single"/>
        </w:rPr>
        <w:t xml:space="preserve"> </w:t>
      </w:r>
      <w:r w:rsidRPr="00200B3B">
        <w:rPr>
          <w:rFonts w:ascii="GHEA Grapalat" w:eastAsiaTheme="minorHAnsi" w:hAnsi="GHEA Grapalat" w:cstheme="minorBidi"/>
        </w:rPr>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12F8E3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8708F9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140FD4D"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B77FED" w14:textId="399BB92F" w:rsidR="005B3A59" w:rsidRPr="00B138F3" w:rsidRDefault="005B3A59" w:rsidP="003677F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003677F8">
        <w:rPr>
          <w:rFonts w:ascii="GHEA Grapalat" w:hAnsi="GHEA Grapalat"/>
          <w:b/>
        </w:rPr>
        <w:t>SHMANH-GHTsDzB-25/5</w:t>
      </w:r>
      <w:r w:rsidRPr="00B138F3">
        <w:rPr>
          <w:rFonts w:ascii="GHEA Grapalat" w:eastAsiaTheme="minorHAnsi" w:hAnsi="GHEA Grapalat" w:cstheme="minorBidi"/>
        </w:rPr>
        <w:t>, включая копии внесенных  в него изменений, дополнительных соглашений,</w:t>
      </w:r>
    </w:p>
    <w:p w14:paraId="32B38D8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49333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C3E56D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E954C3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9AC8E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1A32B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118666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01E5C8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7D0ADB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1BA4227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2C9F2F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879A9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5F8BD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2859F4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B3C92F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DDF6A6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F0192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6DD5E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2B3CFEB"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73C2B6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A5A281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C10F77" w14:textId="77777777" w:rsidR="001005B0" w:rsidRPr="00B138F3" w:rsidRDefault="001005B0" w:rsidP="00B46D58">
      <w:pPr>
        <w:widowControl w:val="0"/>
        <w:spacing w:after="160"/>
        <w:ind w:left="567" w:right="565"/>
        <w:jc w:val="center"/>
        <w:rPr>
          <w:rFonts w:ascii="GHEA Grapalat" w:hAnsi="GHEA Grapalat"/>
          <w:b/>
        </w:rPr>
      </w:pPr>
    </w:p>
    <w:p w14:paraId="6C7B0D89" w14:textId="77777777" w:rsidR="001005B0" w:rsidRPr="00B138F3" w:rsidRDefault="001005B0" w:rsidP="00B46D58">
      <w:pPr>
        <w:widowControl w:val="0"/>
        <w:spacing w:after="160"/>
        <w:ind w:left="567" w:right="565"/>
        <w:jc w:val="center"/>
        <w:rPr>
          <w:rFonts w:ascii="GHEA Grapalat" w:hAnsi="GHEA Grapalat"/>
          <w:b/>
        </w:rPr>
      </w:pPr>
    </w:p>
    <w:p w14:paraId="47C341A5" w14:textId="77777777" w:rsidR="00E15A1C" w:rsidRDefault="00E15A1C" w:rsidP="000A214C">
      <w:pPr>
        <w:widowControl w:val="0"/>
        <w:spacing w:after="160"/>
        <w:jc w:val="right"/>
        <w:rPr>
          <w:rFonts w:ascii="GHEA Grapalat" w:hAnsi="GHEA Grapalat"/>
          <w:i/>
        </w:rPr>
      </w:pPr>
    </w:p>
    <w:p w14:paraId="28BA40F7" w14:textId="77777777" w:rsidR="00E15A1C" w:rsidRDefault="00E15A1C" w:rsidP="000A214C">
      <w:pPr>
        <w:widowControl w:val="0"/>
        <w:spacing w:after="160"/>
        <w:jc w:val="right"/>
        <w:rPr>
          <w:rFonts w:ascii="GHEA Grapalat" w:hAnsi="GHEA Grapalat"/>
          <w:i/>
        </w:rPr>
      </w:pPr>
    </w:p>
    <w:p w14:paraId="0C5B1E66" w14:textId="77777777" w:rsidR="00E15A1C" w:rsidRDefault="00E15A1C" w:rsidP="000A214C">
      <w:pPr>
        <w:widowControl w:val="0"/>
        <w:spacing w:after="160"/>
        <w:jc w:val="right"/>
        <w:rPr>
          <w:rFonts w:ascii="GHEA Grapalat" w:hAnsi="GHEA Grapalat"/>
          <w:i/>
        </w:rPr>
      </w:pPr>
    </w:p>
    <w:p w14:paraId="1EA9DA4A" w14:textId="77777777" w:rsidR="00E15A1C" w:rsidRDefault="00E15A1C" w:rsidP="000A214C">
      <w:pPr>
        <w:widowControl w:val="0"/>
        <w:spacing w:after="160"/>
        <w:jc w:val="right"/>
        <w:rPr>
          <w:rFonts w:ascii="GHEA Grapalat" w:hAnsi="GHEA Grapalat"/>
          <w:i/>
        </w:rPr>
      </w:pPr>
    </w:p>
    <w:p w14:paraId="75281B4D" w14:textId="77777777" w:rsidR="00E15A1C" w:rsidRDefault="00E15A1C" w:rsidP="000A214C">
      <w:pPr>
        <w:widowControl w:val="0"/>
        <w:spacing w:after="160"/>
        <w:jc w:val="right"/>
        <w:rPr>
          <w:rFonts w:ascii="GHEA Grapalat" w:hAnsi="GHEA Grapalat"/>
          <w:i/>
        </w:rPr>
      </w:pPr>
    </w:p>
    <w:p w14:paraId="1EAC51AF" w14:textId="77777777" w:rsidR="005F68FA" w:rsidRDefault="005F68FA">
      <w:pPr>
        <w:rPr>
          <w:rFonts w:ascii="GHEA Grapalat" w:hAnsi="GHEA Grapalat"/>
          <w:i/>
        </w:rPr>
      </w:pPr>
      <w:r>
        <w:rPr>
          <w:rFonts w:ascii="GHEA Grapalat" w:hAnsi="GHEA Grapalat"/>
          <w:i/>
        </w:rPr>
        <w:br w:type="page"/>
      </w:r>
    </w:p>
    <w:p w14:paraId="53C67207"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F114D02" w14:textId="34117D15"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859D3">
        <w:rPr>
          <w:rFonts w:ascii="GHEA Grapalat" w:hAnsi="GHEA Grapalat"/>
          <w:i/>
        </w:rPr>
        <w:t>запрос котировок</w:t>
      </w:r>
      <w:r w:rsidRPr="00B138F3">
        <w:rPr>
          <w:rFonts w:ascii="GHEA Grapalat" w:hAnsi="GHEA Grapalat"/>
          <w:i/>
        </w:rPr>
        <w:br/>
        <w:t>под кодом "</w:t>
      </w:r>
      <w:r w:rsidR="007D0650">
        <w:rPr>
          <w:rFonts w:ascii="GHEA Grapalat" w:hAnsi="GHEA Grapalat"/>
          <w:i/>
        </w:rPr>
        <w:t>SHMANH-GHTsDzB-25/5</w:t>
      </w:r>
      <w:r w:rsidRPr="00B138F3">
        <w:rPr>
          <w:rFonts w:ascii="GHEA Grapalat" w:hAnsi="GHEA Grapalat"/>
          <w:i/>
        </w:rPr>
        <w:t>"</w:t>
      </w:r>
      <w:r w:rsidRPr="00B138F3">
        <w:rPr>
          <w:rStyle w:val="FootnoteReference"/>
          <w:rFonts w:ascii="GHEA Grapalat" w:hAnsi="GHEA Grapalat"/>
          <w:i/>
        </w:rPr>
        <w:footnoteReference w:customMarkFollows="1" w:id="8"/>
        <w:t>*</w:t>
      </w:r>
    </w:p>
    <w:p w14:paraId="55C43718" w14:textId="77777777" w:rsidR="00AF4211" w:rsidRPr="00B138F3" w:rsidRDefault="00AF4211" w:rsidP="000A214C">
      <w:pPr>
        <w:widowControl w:val="0"/>
        <w:spacing w:after="160"/>
        <w:jc w:val="center"/>
        <w:rPr>
          <w:rFonts w:ascii="GHEA Grapalat" w:hAnsi="GHEA Grapalat"/>
          <w:b/>
        </w:rPr>
      </w:pPr>
    </w:p>
    <w:p w14:paraId="638266D0"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CAF244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4B8923B" w14:textId="77777777" w:rsidTr="000745BE">
        <w:tc>
          <w:tcPr>
            <w:tcW w:w="4786" w:type="dxa"/>
          </w:tcPr>
          <w:p w14:paraId="060EEAFF" w14:textId="628EBE4C"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 xml:space="preserve">г. </w:t>
            </w:r>
            <w:proofErr w:type="spellStart"/>
            <w:r w:rsidR="00675938">
              <w:rPr>
                <w:rFonts w:ascii="GHEA Grapalat" w:hAnsi="GHEA Grapalat"/>
              </w:rPr>
              <w:t>Маралик</w:t>
            </w:r>
            <w:proofErr w:type="spellEnd"/>
          </w:p>
        </w:tc>
        <w:tc>
          <w:tcPr>
            <w:tcW w:w="4500" w:type="dxa"/>
          </w:tcPr>
          <w:p w14:paraId="0559E526"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14:paraId="17CEE0D1" w14:textId="77777777" w:rsidR="000A214C" w:rsidRPr="00B138F3" w:rsidRDefault="000A214C" w:rsidP="000A214C">
      <w:pPr>
        <w:widowControl w:val="0"/>
        <w:spacing w:after="160"/>
        <w:rPr>
          <w:rFonts w:ascii="GHEA Grapalat" w:hAnsi="GHEA Grapalat" w:cs="GHEA Grapalat"/>
          <w:b/>
        </w:rPr>
      </w:pPr>
    </w:p>
    <w:p w14:paraId="76935D4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E6F800F"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69089B3"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1FF9874"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58880B7"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0BEDFDE"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3A4805C" w14:textId="23059297" w:rsidR="000A214C" w:rsidRPr="00830700" w:rsidRDefault="000A214C" w:rsidP="00882DA3">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82DA3">
        <w:rPr>
          <w:rFonts w:ascii="GHEA Grapalat" w:hAnsi="GHEA Grapalat"/>
          <w:spacing w:val="-6"/>
        </w:rPr>
        <w:t xml:space="preserve">муниципалитетом Ани ШМ, РА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882DA3">
        <w:rPr>
          <w:rFonts w:ascii="GHEA Grapalat" w:hAnsi="GHEA Grapalat"/>
          <w:i/>
        </w:rPr>
        <w:t>SHMANH-GHTsDzB-25/5.</w:t>
      </w:r>
    </w:p>
    <w:p w14:paraId="68DD36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75D24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81159D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AF873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4E2E5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F94ED5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F62D0D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CF3A47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F8947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006548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89CBAC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FB5A28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282B0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E0737D5" w14:textId="77777777"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35F5B82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2EA583F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EC524A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1BE6CC"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571E891"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DF3CEF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573D0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6CD464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C0EF57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4EC2CA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37ABD2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6B6F52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3E8BD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2AD5A1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F66AEF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15284E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5C19005"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DBF048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41E956D" w14:textId="77777777" w:rsidR="00BE2572" w:rsidRPr="00B138F3" w:rsidRDefault="00BE2572" w:rsidP="00BE2572">
      <w:pPr>
        <w:widowControl w:val="0"/>
        <w:spacing w:after="160"/>
        <w:jc w:val="center"/>
        <w:rPr>
          <w:rFonts w:ascii="GHEA Grapalat" w:hAnsi="GHEA Grapalat" w:cs="Sylfaen"/>
        </w:rPr>
      </w:pPr>
    </w:p>
    <w:p w14:paraId="64574845" w14:textId="77777777" w:rsidR="00E752B6" w:rsidRPr="00E752B6" w:rsidRDefault="00E752B6" w:rsidP="00BE2572">
      <w:pPr>
        <w:rPr>
          <w:rFonts w:ascii="GHEA Grapalat" w:hAnsi="GHEA Grapalat" w:cs="Sylfaen"/>
        </w:rPr>
      </w:pPr>
    </w:p>
    <w:p w14:paraId="037C5876"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78B27B0"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A4EBA"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29D92FE4"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7E56EB"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93FB5F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F125A"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78BD0B8A"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502E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3E3F6"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70B31C"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6A1EDE4"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CFCFB"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D2DB56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30335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065D27C"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5A19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0AEF425F"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8BFB5" w14:textId="65401CFF"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82DA3">
              <w:rPr>
                <w:rFonts w:ascii="GHEA Grapalat" w:hAnsi="GHEA Grapalat"/>
              </w:rPr>
              <w:t xml:space="preserve"> муниципалитет Ани ШМ РА</w:t>
            </w:r>
          </w:p>
        </w:tc>
      </w:tr>
      <w:tr w:rsidR="00E752B6" w:rsidRPr="00B138F3" w14:paraId="6C43B27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D1F22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B199BCA"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32399" w14:textId="4D389DB0"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82DA3">
              <w:rPr>
                <w:rFonts w:ascii="GHEA Grapalat" w:hAnsi="GHEA Grapalat"/>
              </w:rPr>
              <w:t xml:space="preserve"> </w:t>
            </w:r>
            <w:r w:rsidR="00882DA3" w:rsidRPr="007E1699">
              <w:rPr>
                <w:rFonts w:ascii="GHEA Grapalat" w:hAnsi="GHEA Grapalat" w:cs="Arial"/>
                <w:color w:val="222222"/>
                <w:sz w:val="20"/>
                <w:szCs w:val="20"/>
                <w:lang w:val="nb-NO"/>
              </w:rPr>
              <w:t>05546057</w:t>
            </w:r>
          </w:p>
        </w:tc>
      </w:tr>
      <w:tr w:rsidR="00E752B6" w:rsidRPr="00B138F3" w14:paraId="099790C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A9449" w14:textId="49724B40"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75938">
              <w:rPr>
                <w:rFonts w:ascii="GHEA Grapalat" w:hAnsi="GHEA Grapalat"/>
              </w:rPr>
              <w:t xml:space="preserve"> </w:t>
            </w:r>
            <w:r w:rsidR="00675938">
              <w:t xml:space="preserve"> </w:t>
            </w:r>
            <w:r w:rsidR="00675938" w:rsidRPr="00675938">
              <w:rPr>
                <w:rFonts w:ascii="GHEA Grapalat" w:hAnsi="GHEA Grapalat"/>
              </w:rPr>
              <w:t>Оперативное управление Министерства финансов Республики Армения</w:t>
            </w:r>
          </w:p>
        </w:tc>
      </w:tr>
      <w:tr w:rsidR="00E752B6" w:rsidRPr="00B138F3" w14:paraId="0D5E7B9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92CF5" w14:textId="504FB919"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675938">
              <w:rPr>
                <w:rFonts w:ascii="GHEA Grapalat" w:hAnsi="GHEA Grapalat"/>
              </w:rPr>
              <w:t xml:space="preserve"> </w:t>
            </w:r>
            <w:r w:rsidR="00675938" w:rsidRPr="007E1699">
              <w:rPr>
                <w:rFonts w:ascii="GHEA Grapalat" w:hAnsi="GHEA Grapalat" w:cs="Arial"/>
                <w:sz w:val="20"/>
                <w:szCs w:val="20"/>
              </w:rPr>
              <w:t>900495101090</w:t>
            </w:r>
          </w:p>
        </w:tc>
      </w:tr>
      <w:tr w:rsidR="00E752B6" w:rsidRPr="00B138F3" w14:paraId="5CF1779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8E9E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67B1940B"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6AD4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075DF605"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94663"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15F65A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B3DE2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349CCF1"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3CC64F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436BF59"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80D6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3F4EAC55"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78323"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4365515"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483611D2"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D567011" w14:textId="77777777" w:rsidR="00E752B6" w:rsidRPr="00B138F3" w:rsidRDefault="00E752B6" w:rsidP="00BF1257">
            <w:pPr>
              <w:widowControl w:val="0"/>
              <w:spacing w:after="160"/>
              <w:rPr>
                <w:rFonts w:ascii="GHEA Grapalat" w:hAnsi="GHEA Grapalat" w:cs="Sylfaen"/>
              </w:rPr>
            </w:pPr>
          </w:p>
          <w:p w14:paraId="581620A7"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63EF96C2" w14:textId="77777777" w:rsidR="00E752B6" w:rsidRPr="00B138F3" w:rsidRDefault="00E752B6" w:rsidP="00BF1257">
            <w:pPr>
              <w:widowControl w:val="0"/>
              <w:spacing w:after="160"/>
              <w:rPr>
                <w:rFonts w:ascii="GHEA Grapalat" w:hAnsi="GHEA Grapalat" w:cs="Sylfaen"/>
              </w:rPr>
            </w:pPr>
          </w:p>
          <w:p w14:paraId="7977867C"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796F4678" w14:textId="77777777" w:rsidR="00E752B6" w:rsidRPr="00B138F3" w:rsidRDefault="00E752B6" w:rsidP="00BF1257">
            <w:pPr>
              <w:widowControl w:val="0"/>
              <w:spacing w:after="160"/>
              <w:rPr>
                <w:rFonts w:ascii="GHEA Grapalat" w:hAnsi="GHEA Grapalat" w:cs="Sylfaen"/>
              </w:rPr>
            </w:pPr>
          </w:p>
          <w:p w14:paraId="3CEF5A83"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570233D"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A04B838"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21C2D1D" w14:textId="77777777" w:rsidR="00E752B6" w:rsidRPr="00B138F3" w:rsidRDefault="00E752B6" w:rsidP="00BF1257">
            <w:pPr>
              <w:widowControl w:val="0"/>
              <w:spacing w:after="160"/>
              <w:rPr>
                <w:rFonts w:ascii="GHEA Grapalat" w:hAnsi="GHEA Grapalat" w:cs="Sylfaen"/>
              </w:rPr>
            </w:pPr>
          </w:p>
          <w:p w14:paraId="2DFB7340"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22811D31" w14:textId="77777777" w:rsidR="00E752B6" w:rsidRPr="00B138F3" w:rsidRDefault="00E752B6" w:rsidP="00BF1257">
            <w:pPr>
              <w:widowControl w:val="0"/>
              <w:spacing w:after="160"/>
              <w:jc w:val="right"/>
              <w:rPr>
                <w:rFonts w:ascii="GHEA Grapalat" w:hAnsi="GHEA Grapalat" w:cs="Tahoma"/>
              </w:rPr>
            </w:pPr>
          </w:p>
          <w:p w14:paraId="4E49AA74"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7B1D132E" w14:textId="77777777" w:rsidR="00E752B6" w:rsidRPr="00B138F3" w:rsidRDefault="00E752B6" w:rsidP="00BF1257">
            <w:pPr>
              <w:widowControl w:val="0"/>
              <w:spacing w:after="160"/>
              <w:rPr>
                <w:rFonts w:ascii="GHEA Grapalat" w:hAnsi="GHEA Grapalat" w:cs="Sylfaen"/>
              </w:rPr>
            </w:pPr>
          </w:p>
          <w:p w14:paraId="2575D342"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CDD7A5F"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236AD2C2"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42424EE" w14:textId="77777777" w:rsidR="00E752B6" w:rsidRPr="00B138F3" w:rsidRDefault="00E752B6" w:rsidP="00BF1257">
            <w:pPr>
              <w:widowControl w:val="0"/>
              <w:spacing w:after="160"/>
              <w:rPr>
                <w:rFonts w:ascii="GHEA Grapalat" w:hAnsi="GHEA Grapalat"/>
              </w:rPr>
            </w:pPr>
          </w:p>
          <w:p w14:paraId="09A9B11B"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4DFC08D6"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EBE424" w14:textId="77777777" w:rsidR="00E752B6" w:rsidRPr="00B138F3" w:rsidRDefault="00E752B6" w:rsidP="00BF1257">
            <w:pPr>
              <w:widowControl w:val="0"/>
              <w:spacing w:after="160"/>
              <w:rPr>
                <w:rFonts w:ascii="GHEA Grapalat" w:hAnsi="GHEA Grapalat" w:cs="Tahoma"/>
              </w:rPr>
            </w:pPr>
          </w:p>
          <w:p w14:paraId="6C9C1038"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2717B3"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8C5027A" w14:textId="77777777" w:rsidR="00E752B6" w:rsidRPr="00B138F3" w:rsidRDefault="00E752B6" w:rsidP="00BF1257">
            <w:pPr>
              <w:widowControl w:val="0"/>
              <w:spacing w:after="160"/>
              <w:rPr>
                <w:rFonts w:ascii="GHEA Grapalat" w:hAnsi="GHEA Grapalat" w:cs="Tahoma"/>
              </w:rPr>
            </w:pPr>
          </w:p>
          <w:p w14:paraId="08FCAAA3"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602AD80D"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6AF4456" w14:textId="77777777" w:rsidR="00E752B6" w:rsidRPr="00B138F3" w:rsidRDefault="00E752B6" w:rsidP="00BF1257">
            <w:pPr>
              <w:widowControl w:val="0"/>
              <w:spacing w:after="160"/>
              <w:rPr>
                <w:rFonts w:ascii="GHEA Grapalat" w:hAnsi="GHEA Grapalat" w:cs="Arial"/>
              </w:rPr>
            </w:pPr>
          </w:p>
        </w:tc>
      </w:tr>
      <w:tr w:rsidR="00E752B6" w:rsidRPr="00B138F3" w14:paraId="787CD7CF"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7AC7445"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DF521F3" w14:textId="77777777" w:rsidR="00E752B6" w:rsidRPr="00B138F3" w:rsidRDefault="00E752B6" w:rsidP="00BF1257">
            <w:pPr>
              <w:widowControl w:val="0"/>
              <w:spacing w:after="160"/>
              <w:rPr>
                <w:rFonts w:ascii="GHEA Grapalat" w:hAnsi="GHEA Grapalat" w:cs="Sylfaen"/>
              </w:rPr>
            </w:pPr>
          </w:p>
          <w:p w14:paraId="402471E5"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1323987"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ED5D9FF" w14:textId="77777777" w:rsidR="00E752B6" w:rsidRPr="00B138F3" w:rsidRDefault="00E752B6" w:rsidP="00BF1257">
            <w:pPr>
              <w:widowControl w:val="0"/>
              <w:spacing w:after="160"/>
              <w:rPr>
                <w:rFonts w:ascii="GHEA Grapalat" w:hAnsi="GHEA Grapalat"/>
              </w:rPr>
            </w:pPr>
          </w:p>
          <w:p w14:paraId="3D18B8F8"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870189B" w14:textId="77777777" w:rsidR="00E752B6" w:rsidRPr="00B138F3" w:rsidRDefault="00E752B6" w:rsidP="00E752B6">
      <w:pPr>
        <w:widowControl w:val="0"/>
        <w:spacing w:after="160"/>
        <w:jc w:val="center"/>
        <w:rPr>
          <w:rFonts w:ascii="GHEA Grapalat" w:hAnsi="GHEA Grapalat" w:cs="Sylfaen"/>
        </w:rPr>
      </w:pPr>
    </w:p>
    <w:p w14:paraId="2F6CEE9E" w14:textId="77777777" w:rsidR="00E752B6" w:rsidRPr="00E752B6" w:rsidRDefault="00E752B6" w:rsidP="00BE2572">
      <w:pPr>
        <w:rPr>
          <w:rFonts w:ascii="GHEA Grapalat" w:hAnsi="GHEA Grapalat" w:cs="Sylfaen"/>
        </w:rPr>
      </w:pPr>
    </w:p>
    <w:p w14:paraId="010AE3FE" w14:textId="77777777" w:rsidR="00E752B6" w:rsidRDefault="00E752B6" w:rsidP="00BE2572">
      <w:pPr>
        <w:rPr>
          <w:rFonts w:ascii="GHEA Grapalat" w:hAnsi="GHEA Grapalat" w:cs="Sylfaen"/>
          <w:lang w:val="hy-AM"/>
        </w:rPr>
      </w:pPr>
    </w:p>
    <w:p w14:paraId="19D92A6B" w14:textId="77777777" w:rsidR="00E752B6" w:rsidRDefault="00E752B6" w:rsidP="00BE2572">
      <w:pPr>
        <w:rPr>
          <w:rFonts w:ascii="GHEA Grapalat" w:hAnsi="GHEA Grapalat" w:cs="Sylfaen"/>
          <w:lang w:val="hy-AM"/>
        </w:rPr>
      </w:pPr>
    </w:p>
    <w:p w14:paraId="3B3D059E" w14:textId="77777777" w:rsidR="00E752B6" w:rsidRDefault="00E752B6" w:rsidP="00BE2572">
      <w:pPr>
        <w:rPr>
          <w:rFonts w:ascii="GHEA Grapalat" w:hAnsi="GHEA Grapalat" w:cs="Sylfaen"/>
          <w:lang w:val="hy-AM"/>
        </w:rPr>
      </w:pPr>
    </w:p>
    <w:p w14:paraId="2F0D4CF6" w14:textId="77777777" w:rsidR="00E752B6" w:rsidRDefault="00E752B6" w:rsidP="00BE2572">
      <w:pPr>
        <w:rPr>
          <w:rFonts w:ascii="GHEA Grapalat" w:hAnsi="GHEA Grapalat" w:cs="Sylfaen"/>
          <w:lang w:val="hy-AM"/>
        </w:rPr>
      </w:pPr>
    </w:p>
    <w:p w14:paraId="2C4E5156" w14:textId="77777777" w:rsidR="00E752B6" w:rsidRDefault="00E752B6" w:rsidP="00BE2572">
      <w:pPr>
        <w:rPr>
          <w:rFonts w:ascii="GHEA Grapalat" w:hAnsi="GHEA Grapalat" w:cs="Sylfaen"/>
          <w:lang w:val="hy-AM"/>
        </w:rPr>
      </w:pPr>
    </w:p>
    <w:p w14:paraId="53930D28" w14:textId="77777777" w:rsidR="00E752B6" w:rsidRDefault="00E752B6" w:rsidP="00BE2572">
      <w:pPr>
        <w:rPr>
          <w:rFonts w:ascii="GHEA Grapalat" w:hAnsi="GHEA Grapalat" w:cs="Sylfaen"/>
          <w:lang w:val="hy-AM"/>
        </w:rPr>
      </w:pPr>
    </w:p>
    <w:p w14:paraId="4B6CAB38" w14:textId="77777777" w:rsidR="00E752B6" w:rsidRDefault="00E752B6" w:rsidP="00BE2572">
      <w:pPr>
        <w:rPr>
          <w:rFonts w:ascii="GHEA Grapalat" w:hAnsi="GHEA Grapalat" w:cs="Sylfaen"/>
          <w:lang w:val="hy-AM"/>
        </w:rPr>
      </w:pPr>
    </w:p>
    <w:p w14:paraId="22F16E91" w14:textId="77777777" w:rsidR="00E752B6" w:rsidRDefault="00E752B6" w:rsidP="00BE2572">
      <w:pPr>
        <w:rPr>
          <w:rFonts w:ascii="GHEA Grapalat" w:hAnsi="GHEA Grapalat" w:cs="Sylfaen"/>
          <w:lang w:val="hy-AM"/>
        </w:rPr>
      </w:pPr>
    </w:p>
    <w:p w14:paraId="232B87BF" w14:textId="77777777" w:rsidR="00E752B6" w:rsidRDefault="00E752B6" w:rsidP="00BE2572">
      <w:pPr>
        <w:rPr>
          <w:rFonts w:ascii="GHEA Grapalat" w:hAnsi="GHEA Grapalat" w:cs="Sylfaen"/>
          <w:lang w:val="hy-AM"/>
        </w:rPr>
      </w:pPr>
    </w:p>
    <w:p w14:paraId="58036069" w14:textId="77777777" w:rsidR="00E752B6" w:rsidRDefault="00E752B6" w:rsidP="00BE2572">
      <w:pPr>
        <w:rPr>
          <w:rFonts w:ascii="GHEA Grapalat" w:hAnsi="GHEA Grapalat" w:cs="Sylfaen"/>
          <w:lang w:val="hy-AM"/>
        </w:rPr>
      </w:pPr>
    </w:p>
    <w:p w14:paraId="1496749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B0278A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8DC5FCF"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A990B8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47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838C92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8A1BD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E5BAB5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DC8784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EBB0FA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53C3E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D8E0BD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D68278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FC1D87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E41308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C989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5651B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58A8FA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B7061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B7262B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CF5A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FEA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011D3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F5B1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A7C7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AFB6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BD3E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A34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EE264A"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3FB9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87A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2F8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48BCA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577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35DA7B4"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F74D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EA2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6798F0"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631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EC67E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60D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BC3A81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C13B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28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3137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3A1F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752AC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3D9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E516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7AC55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6B9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04EBA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4679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EDB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2A4C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C2C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CBB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4E1B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090C0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72C1A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A194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FC9A3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8898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E27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85FD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5470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1943A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7C48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FE55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C0323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878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F2A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9232A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7D8F8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43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42E0C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900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39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EECB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B0E1F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3F2F6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31D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78503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4EDE1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1A6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8A67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BC4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727ED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0AA4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949A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95EC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0D1B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DCA4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A35C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DC0B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718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DFB8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AE72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7A2D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2418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29B4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B495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2DC7D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FB468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802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3267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BC4C7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49F6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CED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3200C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9719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7D4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5296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85D53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605E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9DF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49A3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10A8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4DC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1DB6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F133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E6E46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A1F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F5F61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92C62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D986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1B5A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1E10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B68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2237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DC543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C972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4592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8B4B8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7851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0E08B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5AF4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14E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18D2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538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10CFF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C78A4"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20D11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5BD7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8279D"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0F46EBA"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C48B4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C3BE6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DD4AD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A9C9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E926F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2D43B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A31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22AA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1F79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35C7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7C1C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FB4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24C62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76E4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47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B52A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82CB3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5E508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88AE7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0AD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FAC1D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8F567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A115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D46B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73CB8EA"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8EB8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51C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FBE29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026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35B87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97ABB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80E1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6932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1C2F8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81F46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626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4BB2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0921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673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CD265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E8A3C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83DDB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9F0F5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DD40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D0703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1CC5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4F3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C864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BD72F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89C31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AB2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B8DED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ED097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7BC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4FD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19CB62"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3EAE1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8D0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FA0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C8CCE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EC1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36FC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1891B5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C33D8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120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5CF58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7476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F013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2089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41ED2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FDB08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546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15FDF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1827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A247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A769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74973E"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66A41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AB4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136A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EDF09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C1D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5709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365EE" w14:textId="77777777" w:rsidR="00BE2572" w:rsidRPr="00B138F3" w:rsidRDefault="00BE2572" w:rsidP="000745BE">
            <w:pPr>
              <w:widowControl w:val="0"/>
              <w:spacing w:after="120"/>
              <w:jc w:val="center"/>
              <w:rPr>
                <w:rFonts w:ascii="GHEA Grapalat" w:hAnsi="GHEA Grapalat"/>
                <w:sz w:val="18"/>
                <w:szCs w:val="18"/>
              </w:rPr>
            </w:pPr>
          </w:p>
        </w:tc>
      </w:tr>
    </w:tbl>
    <w:p w14:paraId="055A67D4" w14:textId="77777777" w:rsidR="00BE2572" w:rsidRPr="00B138F3" w:rsidRDefault="00BE2572" w:rsidP="00BE2572">
      <w:pPr>
        <w:widowControl w:val="0"/>
        <w:spacing w:after="160"/>
        <w:ind w:left="567" w:right="565"/>
        <w:jc w:val="center"/>
        <w:rPr>
          <w:rFonts w:ascii="GHEA Grapalat" w:hAnsi="GHEA Grapalat"/>
          <w:b/>
        </w:rPr>
      </w:pPr>
    </w:p>
    <w:p w14:paraId="784DD7B9" w14:textId="77777777" w:rsidR="0093175C" w:rsidRDefault="0093175C">
      <w:pPr>
        <w:rPr>
          <w:rFonts w:ascii="GHEA Grapalat" w:hAnsi="GHEA Grapalat"/>
          <w:b/>
        </w:rPr>
      </w:pPr>
      <w:r>
        <w:rPr>
          <w:rFonts w:ascii="GHEA Grapalat" w:hAnsi="GHEA Grapalat"/>
          <w:b/>
        </w:rPr>
        <w:br w:type="page"/>
      </w:r>
    </w:p>
    <w:p w14:paraId="77D1EA81" w14:textId="77777777" w:rsidR="00F42158" w:rsidRDefault="00F42158">
      <w:pPr>
        <w:rPr>
          <w:rFonts w:ascii="GHEA Grapalat" w:hAnsi="GHEA Grapalat"/>
          <w:b/>
        </w:rPr>
      </w:pPr>
    </w:p>
    <w:p w14:paraId="4B1E5DF5" w14:textId="77777777" w:rsidR="003B2F27" w:rsidRPr="006F1605" w:rsidRDefault="003B2F27" w:rsidP="0093175C">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7076D06" w14:textId="5BBE8CEE" w:rsidR="003B2F27" w:rsidRPr="00C95D0C" w:rsidRDefault="003B2F27" w:rsidP="0093175C">
      <w:pPr>
        <w:pStyle w:val="BodyTextIndent3"/>
        <w:widowControl w:val="0"/>
        <w:spacing w:line="240" w:lineRule="auto"/>
        <w:contextualSpacing/>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7859D3">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w:t>
      </w:r>
      <w:r w:rsidR="007D0650">
        <w:rPr>
          <w:rFonts w:ascii="GHEA Grapalat" w:hAnsi="GHEA Grapalat"/>
          <w:b/>
          <w:sz w:val="24"/>
          <w:szCs w:val="24"/>
        </w:rPr>
        <w:t>SHMANH-GHTsDzB-25/5</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14:paraId="22EE6409" w14:textId="77777777" w:rsidR="003B2F27" w:rsidRPr="00AD29CE" w:rsidRDefault="003B2F27" w:rsidP="003B2F27">
      <w:pPr>
        <w:widowControl w:val="0"/>
        <w:spacing w:after="160" w:line="360" w:lineRule="auto"/>
        <w:jc w:val="right"/>
        <w:rPr>
          <w:rFonts w:ascii="GHEA Grapalat" w:hAnsi="GHEA Grapalat"/>
          <w:i/>
        </w:rPr>
      </w:pPr>
    </w:p>
    <w:p w14:paraId="2E80737B" w14:textId="41A5F20E"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003B4B73">
        <w:rPr>
          <w:rFonts w:ascii="GHEA Grapalat" w:hAnsi="GHEA Grapalat"/>
          <w:b/>
        </w:rPr>
        <w:t>УСЛУГ</w:t>
      </w:r>
      <w:r w:rsidRPr="00936B04">
        <w:rPr>
          <w:rFonts w:ascii="GHEA Grapalat" w:hAnsi="GHEA Grapalat"/>
          <w:b/>
        </w:rPr>
        <w:t xml:space="preserve"> ДЛЯ НУЖД ГОСУДАРСТВА </w:t>
      </w:r>
    </w:p>
    <w:p w14:paraId="10DAF0BB" w14:textId="69A6D303"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3B4B73">
        <w:rPr>
          <w:rFonts w:ascii="GHEA Grapalat" w:hAnsi="GHEA Grapalat"/>
          <w:b/>
        </w:rPr>
        <w:t>SHMANH-GHTsDzB-25/5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168275E2" w14:textId="77777777" w:rsidTr="005B7138">
        <w:tc>
          <w:tcPr>
            <w:tcW w:w="4643" w:type="dxa"/>
          </w:tcPr>
          <w:p w14:paraId="3A51EE81" w14:textId="6719F811" w:rsidR="003B2F27" w:rsidRPr="003B4B73" w:rsidRDefault="003B2F27" w:rsidP="005B7138">
            <w:pPr>
              <w:widowControl w:val="0"/>
              <w:spacing w:after="160" w:line="360" w:lineRule="auto"/>
              <w:ind w:left="567"/>
              <w:rPr>
                <w:rFonts w:ascii="GHEA Grapalat" w:hAnsi="GHEA Grapalat"/>
                <w:b/>
                <w:u w:val="single"/>
              </w:rPr>
            </w:pPr>
            <w:r w:rsidRPr="00AD29CE">
              <w:rPr>
                <w:rFonts w:ascii="GHEA Grapalat" w:hAnsi="GHEA Grapalat"/>
              </w:rPr>
              <w:t>г</w:t>
            </w:r>
            <w:r>
              <w:rPr>
                <w:rFonts w:ascii="GHEA Grapalat" w:hAnsi="GHEA Grapalat"/>
                <w:lang w:val="en-US"/>
              </w:rPr>
              <w:t>.</w:t>
            </w:r>
            <w:r w:rsidR="003B4B73">
              <w:rPr>
                <w:rFonts w:ascii="GHEA Grapalat" w:hAnsi="GHEA Grapalat"/>
              </w:rPr>
              <w:t xml:space="preserve"> </w:t>
            </w:r>
            <w:proofErr w:type="spellStart"/>
            <w:r w:rsidR="003B4B73">
              <w:rPr>
                <w:rFonts w:ascii="GHEA Grapalat" w:hAnsi="GHEA Grapalat"/>
              </w:rPr>
              <w:t>Маралик</w:t>
            </w:r>
            <w:proofErr w:type="spellEnd"/>
          </w:p>
        </w:tc>
        <w:tc>
          <w:tcPr>
            <w:tcW w:w="4644" w:type="dxa"/>
          </w:tcPr>
          <w:p w14:paraId="7437AA05" w14:textId="29D59C04"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sidR="003B4B73">
              <w:rPr>
                <w:rFonts w:ascii="GHEA Grapalat" w:hAnsi="GHEA Grapalat"/>
              </w:rPr>
              <w:t>25г</w:t>
            </w:r>
            <w:r w:rsidRPr="00AD29CE">
              <w:rPr>
                <w:rFonts w:ascii="GHEA Grapalat" w:hAnsi="GHEA Grapalat"/>
              </w:rPr>
              <w:t>.</w:t>
            </w:r>
          </w:p>
        </w:tc>
      </w:tr>
    </w:tbl>
    <w:p w14:paraId="25F12084" w14:textId="4BFBDFC1" w:rsidR="003B2F27" w:rsidRPr="00AD29CE" w:rsidRDefault="00E822FC" w:rsidP="003B2F27">
      <w:pPr>
        <w:widowControl w:val="0"/>
        <w:spacing w:after="160" w:line="336" w:lineRule="auto"/>
        <w:jc w:val="both"/>
        <w:rPr>
          <w:rFonts w:ascii="GHEA Grapalat" w:hAnsi="GHEA Grapalat"/>
        </w:rPr>
      </w:pPr>
      <w:r>
        <w:rPr>
          <w:rFonts w:ascii="GHEA Grapalat" w:hAnsi="GHEA Grapalat"/>
        </w:rPr>
        <w:t xml:space="preserve">Муниципалитет </w:t>
      </w:r>
      <w:r w:rsidRPr="007E6BB6">
        <w:rPr>
          <w:rFonts w:ascii="GHEA Grapalat" w:hAnsi="GHEA Grapalat"/>
        </w:rPr>
        <w:t xml:space="preserve">Ани Ширакского </w:t>
      </w:r>
      <w:proofErr w:type="spellStart"/>
      <w:r w:rsidRPr="007E6BB6">
        <w:rPr>
          <w:rFonts w:ascii="GHEA Grapalat" w:hAnsi="GHEA Grapalat"/>
        </w:rPr>
        <w:t>марза</w:t>
      </w:r>
      <w:proofErr w:type="spellEnd"/>
      <w:r w:rsidRPr="007E6BB6">
        <w:rPr>
          <w:rFonts w:ascii="GHEA Grapalat" w:hAnsi="GHEA Grapalat"/>
        </w:rPr>
        <w:t xml:space="preserve"> Республики Армения</w:t>
      </w:r>
      <w:r w:rsidRPr="00A542E3">
        <w:rPr>
          <w:rFonts w:ascii="GHEA Grapalat" w:hAnsi="GHEA Grapalat"/>
        </w:rPr>
        <w:t xml:space="preserve">, в лице </w:t>
      </w:r>
      <w:r w:rsidRPr="007E6BB6">
        <w:rPr>
          <w:rFonts w:ascii="GHEA Grapalat" w:hAnsi="GHEA Grapalat"/>
        </w:rPr>
        <w:t xml:space="preserve">глава общины: </w:t>
      </w:r>
      <w:proofErr w:type="spellStart"/>
      <w:r w:rsidRPr="007E6BB6">
        <w:rPr>
          <w:rFonts w:ascii="GHEA Grapalat" w:hAnsi="GHEA Grapalat"/>
        </w:rPr>
        <w:t>Сарибекян</w:t>
      </w:r>
      <w:proofErr w:type="spellEnd"/>
      <w:r w:rsidRPr="007E6BB6">
        <w:rPr>
          <w:rFonts w:ascii="GHEA Grapalat" w:hAnsi="GHEA Grapalat"/>
        </w:rPr>
        <w:t xml:space="preserve"> А.</w:t>
      </w:r>
      <w:r w:rsidRPr="00A542E3">
        <w:rPr>
          <w:rFonts w:ascii="GHEA Grapalat" w:hAnsi="GHEA Grapalat"/>
        </w:rPr>
        <w:t xml:space="preserve">, действующего на основании устава </w:t>
      </w:r>
      <w:r>
        <w:rPr>
          <w:rFonts w:ascii="GHEA Grapalat" w:hAnsi="GHEA Grapalat"/>
        </w:rPr>
        <w:t xml:space="preserve">муниципалитета </w:t>
      </w:r>
      <w:r w:rsidRPr="00F70365">
        <w:rPr>
          <w:rFonts w:ascii="GHEA Grapalat" w:hAnsi="GHEA Grapalat"/>
        </w:rPr>
        <w:t xml:space="preserve">Ани Ширакского </w:t>
      </w:r>
      <w:proofErr w:type="spellStart"/>
      <w:r w:rsidRPr="00F70365">
        <w:rPr>
          <w:rFonts w:ascii="GHEA Grapalat" w:hAnsi="GHEA Grapalat"/>
        </w:rPr>
        <w:t>марза</w:t>
      </w:r>
      <w:proofErr w:type="spellEnd"/>
      <w:r w:rsidRPr="00F70365">
        <w:rPr>
          <w:rFonts w:ascii="GHEA Grapalat" w:hAnsi="GHEA Grapalat"/>
        </w:rPr>
        <w:t xml:space="preserve"> Республики Армения</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E793162"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245C5E47" w14:textId="245E8E28" w:rsidR="00461EAF"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p>
    <w:p w14:paraId="5A805904" w14:textId="01096A9F" w:rsidR="00461EAF" w:rsidRDefault="00461EAF" w:rsidP="003B2F27">
      <w:pPr>
        <w:widowControl w:val="0"/>
        <w:tabs>
          <w:tab w:val="left" w:pos="1134"/>
        </w:tabs>
        <w:spacing w:after="160" w:line="336" w:lineRule="auto"/>
        <w:ind w:firstLine="567"/>
        <w:jc w:val="both"/>
        <w:rPr>
          <w:rFonts w:ascii="GHEA Grapalat" w:hAnsi="GHEA Grapalat" w:cs="Sylfaen"/>
          <w:lang w:val="hy-AM"/>
        </w:rPr>
      </w:pPr>
      <w:r>
        <w:rPr>
          <w:rFonts w:ascii="GHEA Grapalat" w:hAnsi="GHEA Grapalat"/>
          <w:lang w:val="en-US"/>
        </w:rPr>
        <w:t>a</w:t>
      </w:r>
      <w:r w:rsidRPr="00461EAF">
        <w:rPr>
          <w:rFonts w:ascii="GHEA Grapalat" w:hAnsi="GHEA Grapalat"/>
        </w:rPr>
        <w:t xml:space="preserve">/ </w:t>
      </w:r>
      <w:r w:rsidRPr="00377856">
        <w:rPr>
          <w:rFonts w:ascii="GHEA Grapalat" w:hAnsi="GHEA Grapalat" w:cs="Sylfaen"/>
          <w:lang w:val="hy-AM"/>
        </w:rPr>
        <w:t>Услуги по техническому надзору за строительными работами по капитальному ремонту дороги, ведущей в поселок Сарнахпюр, общины Ани, Ширакской области, РА, км 0+000--км 1+200</w:t>
      </w:r>
    </w:p>
    <w:p w14:paraId="614C1380" w14:textId="393A8DD2" w:rsidR="00461EAF" w:rsidRDefault="00461EAF" w:rsidP="003B2F27">
      <w:pPr>
        <w:widowControl w:val="0"/>
        <w:tabs>
          <w:tab w:val="left" w:pos="1134"/>
        </w:tabs>
        <w:spacing w:after="160" w:line="336" w:lineRule="auto"/>
        <w:ind w:firstLine="567"/>
        <w:jc w:val="both"/>
        <w:rPr>
          <w:rFonts w:ascii="GHEA Grapalat" w:hAnsi="GHEA Grapalat"/>
        </w:rPr>
      </w:pPr>
      <w:r>
        <w:rPr>
          <w:rFonts w:ascii="GHEA Grapalat" w:hAnsi="GHEA Grapalat" w:cs="Sylfaen"/>
        </w:rPr>
        <w:t xml:space="preserve">б/ </w:t>
      </w:r>
      <w:r w:rsidRPr="00377856">
        <w:rPr>
          <w:rFonts w:ascii="GHEA Grapalat" w:hAnsi="GHEA Grapalat"/>
        </w:rPr>
        <w:t xml:space="preserve">Услуги по техническому надзору за строительными работами по капитальному ремонту внутренней жилой улицы поселка </w:t>
      </w:r>
      <w:proofErr w:type="spellStart"/>
      <w:r w:rsidRPr="00377856">
        <w:rPr>
          <w:rFonts w:ascii="GHEA Grapalat" w:hAnsi="GHEA Grapalat"/>
        </w:rPr>
        <w:t>Сарнахпюр</w:t>
      </w:r>
      <w:proofErr w:type="spellEnd"/>
      <w:r w:rsidRPr="00377856">
        <w:rPr>
          <w:rFonts w:ascii="GHEA Grapalat" w:hAnsi="GHEA Grapalat"/>
        </w:rPr>
        <w:t xml:space="preserve"> общины Ани Ширакской области Республики Армения</w:t>
      </w:r>
    </w:p>
    <w:p w14:paraId="165F7CE5" w14:textId="4F936ECC" w:rsidR="00461EAF" w:rsidRDefault="00461EAF" w:rsidP="003B2F27">
      <w:pPr>
        <w:widowControl w:val="0"/>
        <w:tabs>
          <w:tab w:val="left" w:pos="1134"/>
        </w:tabs>
        <w:spacing w:after="160" w:line="336" w:lineRule="auto"/>
        <w:ind w:firstLine="567"/>
        <w:jc w:val="both"/>
        <w:rPr>
          <w:rFonts w:ascii="GHEA Grapalat" w:hAnsi="GHEA Grapalat"/>
        </w:rPr>
      </w:pPr>
      <w:r>
        <w:rPr>
          <w:rFonts w:ascii="GHEA Grapalat" w:hAnsi="GHEA Grapalat"/>
        </w:rPr>
        <w:t xml:space="preserve">г/ </w:t>
      </w:r>
      <w:r w:rsidRPr="00377856">
        <w:rPr>
          <w:rFonts w:ascii="GHEA Grapalat" w:hAnsi="GHEA Grapalat"/>
        </w:rPr>
        <w:t xml:space="preserve">Услуги технического надзора за строительными работами по асфальтированию 1-й и 2-й улиц, входящих в село </w:t>
      </w:r>
      <w:proofErr w:type="spellStart"/>
      <w:r w:rsidRPr="00377856">
        <w:rPr>
          <w:rFonts w:ascii="GHEA Grapalat" w:hAnsi="GHEA Grapalat"/>
        </w:rPr>
        <w:t>Ланджик</w:t>
      </w:r>
      <w:proofErr w:type="spellEnd"/>
      <w:r w:rsidRPr="00377856">
        <w:rPr>
          <w:rFonts w:ascii="GHEA Grapalat" w:hAnsi="GHEA Grapalat"/>
        </w:rPr>
        <w:t xml:space="preserve"> общины Ани Ширакской области Республики Армения</w:t>
      </w:r>
    </w:p>
    <w:p w14:paraId="660E6E76" w14:textId="249862C6" w:rsidR="00461EAF" w:rsidRPr="00461EAF" w:rsidRDefault="00461EAF" w:rsidP="003B2F27">
      <w:pPr>
        <w:widowControl w:val="0"/>
        <w:tabs>
          <w:tab w:val="left" w:pos="1134"/>
        </w:tabs>
        <w:spacing w:after="160" w:line="336" w:lineRule="auto"/>
        <w:ind w:firstLine="567"/>
        <w:jc w:val="both"/>
        <w:rPr>
          <w:rFonts w:ascii="GHEA Grapalat" w:hAnsi="GHEA Grapalat"/>
        </w:rPr>
      </w:pPr>
      <w:r>
        <w:rPr>
          <w:rFonts w:ascii="GHEA Grapalat" w:hAnsi="GHEA Grapalat"/>
        </w:rPr>
        <w:t xml:space="preserve">д/ </w:t>
      </w:r>
      <w:r w:rsidRPr="00377856">
        <w:rPr>
          <w:rFonts w:ascii="GHEA Grapalat" w:hAnsi="GHEA Grapalat"/>
        </w:rPr>
        <w:t xml:space="preserve">Услуги по техническому надзору за строительными работами по реконструкции внутренней жилой улицы села </w:t>
      </w:r>
      <w:proofErr w:type="spellStart"/>
      <w:r w:rsidRPr="00377856">
        <w:rPr>
          <w:rFonts w:ascii="GHEA Grapalat" w:hAnsi="GHEA Grapalat"/>
        </w:rPr>
        <w:t>Дзитанков</w:t>
      </w:r>
      <w:proofErr w:type="spellEnd"/>
      <w:r w:rsidRPr="00377856">
        <w:rPr>
          <w:rFonts w:ascii="GHEA Grapalat" w:hAnsi="GHEA Grapalat"/>
        </w:rPr>
        <w:t xml:space="preserve"> общины Ани Ширакской области Республики Армения</w:t>
      </w:r>
    </w:p>
    <w:p w14:paraId="7A6856BD" w14:textId="61215610"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FD47E35" w14:textId="723674DB"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 xml:space="preserve">Услуга предоставляется в соответствии </w:t>
      </w:r>
      <w:r w:rsidR="008F5771" w:rsidRPr="00186B0B">
        <w:rPr>
          <w:rFonts w:ascii="GHEA Grapalat" w:hAnsi="GHEA Grapalat"/>
          <w:i/>
        </w:rPr>
        <w:t>градостроительной нормативно-технической и утвержденной проектно-сметной документацией и</w:t>
      </w:r>
      <w:r w:rsidR="008F5771" w:rsidRPr="00AD29CE">
        <w:rPr>
          <w:rFonts w:ascii="GHEA Grapalat" w:hAnsi="GHEA Grapalat"/>
        </w:rPr>
        <w:t xml:space="preserve"> </w:t>
      </w:r>
      <w:r w:rsidRPr="00AD29CE">
        <w:rPr>
          <w:rFonts w:ascii="GHEA Grapalat" w:hAnsi="GHEA Grapalat"/>
        </w:rPr>
        <w:t>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p>
    <w:p w14:paraId="65FA804F"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5619345C" w14:textId="77777777"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FFA8936" w14:textId="77777777"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696EA3A6" w14:textId="77777777"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5488F8A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6BCE9CE" w14:textId="77777777" w:rsidR="008F5771" w:rsidRPr="008F5771" w:rsidRDefault="003B2F27" w:rsidP="008F5771">
      <w:pPr>
        <w:widowControl w:val="0"/>
        <w:tabs>
          <w:tab w:val="left" w:pos="1134"/>
        </w:tabs>
        <w:spacing w:after="160" w:line="360" w:lineRule="auto"/>
        <w:ind w:firstLine="567"/>
        <w:jc w:val="both"/>
        <w:rPr>
          <w:rFonts w:ascii="GHEA Grapalat" w:hAnsi="GHEA Grapalat"/>
          <w:color w:val="0070C0"/>
        </w:rPr>
      </w:pPr>
      <w:r w:rsidRPr="00AD29CE">
        <w:rPr>
          <w:rFonts w:ascii="GHEA Grapalat" w:hAnsi="GHEA Grapalat"/>
        </w:rPr>
        <w:t>а)</w:t>
      </w:r>
      <w:r w:rsidRPr="00BC61E7">
        <w:rPr>
          <w:rFonts w:ascii="GHEA Grapalat" w:hAnsi="GHEA Grapalat"/>
        </w:rPr>
        <w:tab/>
      </w:r>
      <w:r w:rsidR="008F5771" w:rsidRPr="008F5771">
        <w:rPr>
          <w:rFonts w:ascii="GHEA Grapalat" w:hAnsi="GHEA Grapalat"/>
          <w:color w:val="0070C0"/>
        </w:rPr>
        <w:t xml:space="preserve">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F5771" w:rsidRPr="008F5771">
        <w:rPr>
          <w:rFonts w:ascii="GHEA Grapalat" w:hAnsi="GHEA Grapalat"/>
          <w:color w:val="0070C0"/>
        </w:rPr>
        <w:t>предусмотренней</w:t>
      </w:r>
      <w:proofErr w:type="spellEnd"/>
      <w:r w:rsidR="008F5771" w:rsidRPr="008F5771">
        <w:rPr>
          <w:rFonts w:ascii="GHEA Grapalat" w:hAnsi="GHEA Grapalat"/>
          <w:color w:val="0070C0"/>
        </w:rPr>
        <w:t xml:space="preserve"> пунктом 5.3 договора</w:t>
      </w:r>
      <w:r w:rsidRPr="008F5771">
        <w:rPr>
          <w:rFonts w:ascii="GHEA Grapalat" w:hAnsi="GHEA Grapalat"/>
          <w:color w:val="0070C0"/>
        </w:rPr>
        <w:t>;</w:t>
      </w:r>
    </w:p>
    <w:p w14:paraId="067E90FF" w14:textId="6C731A18" w:rsidR="003B2F27" w:rsidRPr="00BC61E7" w:rsidRDefault="003B2F27" w:rsidP="008F5771">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408D2D9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31B31C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455282E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974B450"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D3603C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C3AE0C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6B3F44F3" w14:textId="4C2BBF46" w:rsidR="00F72272" w:rsidRPr="004B7F02" w:rsidRDefault="00F72272" w:rsidP="00F72272">
      <w:pPr>
        <w:jc w:val="both"/>
        <w:rPr>
          <w:rFonts w:ascii="GHEA Grapalat" w:hAnsi="GHEA Grapalat"/>
          <w:b/>
          <w:sz w:val="18"/>
          <w:szCs w:val="18"/>
          <w:vertAlign w:val="superscript"/>
        </w:rPr>
      </w:pPr>
    </w:p>
    <w:p w14:paraId="754506A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41D0F8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19EAA12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935955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77AFC0B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C81F61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0CAABB2"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A298F40"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6045E2A1" w14:textId="77777777" w:rsidR="00C8503C" w:rsidRPr="00B138F3" w:rsidRDefault="00C8503C" w:rsidP="00C8503C">
      <w:pPr>
        <w:widowControl w:val="0"/>
        <w:tabs>
          <w:tab w:val="left" w:pos="1418"/>
        </w:tabs>
        <w:spacing w:after="160"/>
        <w:ind w:firstLine="567"/>
        <w:jc w:val="both"/>
        <w:rPr>
          <w:rFonts w:ascii="GHEA Grapalat" w:hAnsi="GHEA Grapalat"/>
        </w:rPr>
      </w:pPr>
    </w:p>
    <w:p w14:paraId="741432E5"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45F1776C" w14:textId="2A55DF80" w:rsidR="003B2F27" w:rsidRPr="00AD29CE" w:rsidRDefault="003B2F27" w:rsidP="0082207C">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w:t>
      </w:r>
      <w:r w:rsidR="00B20BEF" w:rsidRPr="00B771B4">
        <w:rPr>
          <w:rFonts w:ascii="GHEA Grapalat" w:hAnsi="GHEA Grapalat"/>
          <w:b/>
        </w:rPr>
        <w:t>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82207C">
        <w:rPr>
          <w:rFonts w:ascii="GHEA Grapalat" w:hAnsi="GHEA Grapalat"/>
        </w:rPr>
        <w:t xml:space="preserve"> </w:t>
      </w:r>
      <w:r w:rsidRPr="00AD29CE">
        <w:rPr>
          <w:rFonts w:ascii="GHEA Grapalat" w:hAnsi="GHEA Grapalat"/>
        </w:rPr>
        <w:t>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rPr>
        <w:t xml:space="preserve"> </w:t>
      </w:r>
    </w:p>
    <w:p w14:paraId="5B7F4A5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3D54D3B6" w14:textId="48EC4B9A"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2A6B7E">
        <w:rPr>
          <w:rFonts w:ascii="GHEA Grapalat" w:hAnsi="GHEA Grapalat"/>
        </w:rPr>
        <w:t>10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предоставляет Исполнителю подписанный им акт сдачи-приемки, а также положительное заключение, послужившее основанием для его подписания. </w:t>
      </w:r>
    </w:p>
    <w:p w14:paraId="7A4AC59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AD29CE">
        <w:rPr>
          <w:rFonts w:ascii="GHEA Grapalat" w:hAnsi="GHEA Grapalat"/>
        </w:rPr>
        <w:t>armeps</w:t>
      </w:r>
      <w:proofErr w:type="spellEnd"/>
      <w:r w:rsidRPr="00AD29CE">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AD29CE">
        <w:rPr>
          <w:rFonts w:ascii="GHEA Grapalat" w:hAnsi="GHEA Grapalat"/>
        </w:rPr>
        <w:t>неподписания</w:t>
      </w:r>
      <w:proofErr w:type="spellEnd"/>
      <w:r w:rsidRPr="00AD29CE">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18BB901"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8453235"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61A3E2BC"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1"/>
        <w:t>18</w:t>
      </w:r>
      <w:r>
        <w:rPr>
          <w:rFonts w:ascii="GHEA Grapalat" w:hAnsi="GHEA Grapalat"/>
        </w:rPr>
        <w:t>.</w:t>
      </w:r>
    </w:p>
    <w:p w14:paraId="673E2B13"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7075D81"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5DDF1E3" w14:textId="13F58F6C"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A6B7E">
        <w:rPr>
          <w:rFonts w:ascii="GHEA Grapalat" w:hAnsi="GHEA Grapalat"/>
        </w:rPr>
        <w:t>25-</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0E957426" w14:textId="15F05C40"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A6B7E">
        <w:rPr>
          <w:rFonts w:ascii="GHEA Grapalat" w:hAnsi="GHEA Grapalat"/>
        </w:rPr>
        <w:t>.</w:t>
      </w:r>
    </w:p>
    <w:p w14:paraId="1C012AE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73D6902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9649AD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2"/>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7394AAA1" w14:textId="77777777" w:rsidR="003B2F27" w:rsidRPr="003105C4"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2962C6BE" w14:textId="41CFB701"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003105C4" w:rsidRPr="003105C4">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4D6F425C" w14:textId="77777777"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14:paraId="3EAC65FE" w14:textId="7777777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615130">
        <w:rPr>
          <w:rFonts w:ascii="GHEA Grapalat" w:hAnsi="GHEA Grapalat"/>
          <w:i/>
          <w:sz w:val="18"/>
          <w:szCs w:val="18"/>
        </w:rPr>
        <w:t xml:space="preserve">5.5.1 </w:t>
      </w:r>
      <w:r w:rsidRPr="00DA419B">
        <w:rPr>
          <w:rFonts w:ascii="GHEA Grapalat" w:hAnsi="GHEA Grapalat"/>
        </w:rPr>
        <w:t>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6D18468" w14:textId="7777777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DA419B">
        <w:rPr>
          <w:rFonts w:ascii="GHEA Grapalat" w:hAnsi="GHEA Grapalat"/>
        </w:rPr>
        <w:t>.</w:t>
      </w:r>
    </w:p>
    <w:tbl>
      <w:tblPr>
        <w:tblStyle w:val="TableGrid"/>
        <w:tblW w:w="0" w:type="auto"/>
        <w:tblLook w:val="04A0" w:firstRow="1" w:lastRow="0" w:firstColumn="1" w:lastColumn="0" w:noHBand="0" w:noVBand="1"/>
      </w:tblPr>
      <w:tblGrid>
        <w:gridCol w:w="2631"/>
        <w:gridCol w:w="2631"/>
        <w:gridCol w:w="2632"/>
      </w:tblGrid>
      <w:tr w:rsidR="00DA419B" w:rsidRPr="00DA419B" w14:paraId="4139A297" w14:textId="77777777" w:rsidTr="00BE0E8D">
        <w:tc>
          <w:tcPr>
            <w:tcW w:w="2631" w:type="dxa"/>
          </w:tcPr>
          <w:p w14:paraId="5ED18BDB" w14:textId="7777777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DA419B">
              <w:rPr>
                <w:rFonts w:ascii="GHEA Grapalat" w:hAnsi="GHEA Grapalat"/>
              </w:rPr>
              <w:t>N</w:t>
            </w:r>
          </w:p>
        </w:tc>
        <w:tc>
          <w:tcPr>
            <w:tcW w:w="2631" w:type="dxa"/>
          </w:tcPr>
          <w:p w14:paraId="27EF36FD" w14:textId="7777777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DA419B">
              <w:rPr>
                <w:rFonts w:ascii="GHEA Grapalat" w:hAnsi="GHEA Grapalat"/>
              </w:rPr>
              <w:t>Нарушение</w:t>
            </w:r>
          </w:p>
        </w:tc>
        <w:tc>
          <w:tcPr>
            <w:tcW w:w="2632" w:type="dxa"/>
          </w:tcPr>
          <w:p w14:paraId="1F1D4701" w14:textId="7777777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DA419B">
              <w:rPr>
                <w:rFonts w:ascii="GHEA Grapalat" w:hAnsi="GHEA Grapalat"/>
              </w:rPr>
              <w:t>Ответственность</w:t>
            </w:r>
          </w:p>
        </w:tc>
      </w:tr>
      <w:tr w:rsidR="00DA419B" w:rsidRPr="00DA419B" w14:paraId="793D2627" w14:textId="77777777" w:rsidTr="00C91E5D">
        <w:tc>
          <w:tcPr>
            <w:tcW w:w="2631" w:type="dxa"/>
          </w:tcPr>
          <w:p w14:paraId="5B1F61A8" w14:textId="185C70F5" w:rsidR="00DA419B" w:rsidRPr="00DA419B" w:rsidRDefault="00DA419B" w:rsidP="00DA419B">
            <w:pPr>
              <w:widowControl w:val="0"/>
              <w:tabs>
                <w:tab w:val="left" w:pos="1134"/>
              </w:tabs>
              <w:spacing w:after="160" w:line="360" w:lineRule="auto"/>
              <w:ind w:firstLine="567"/>
              <w:jc w:val="both"/>
              <w:rPr>
                <w:rFonts w:ascii="GHEA Grapalat" w:hAnsi="GHEA Grapalat"/>
              </w:rPr>
            </w:pPr>
            <w:r>
              <w:rPr>
                <w:rFonts w:ascii="GHEA Grapalat" w:hAnsi="GHEA Grapalat"/>
              </w:rPr>
              <w:t>1</w:t>
            </w:r>
          </w:p>
        </w:tc>
        <w:tc>
          <w:tcPr>
            <w:tcW w:w="2631" w:type="dxa"/>
            <w:vAlign w:val="center"/>
          </w:tcPr>
          <w:p w14:paraId="5DF24BF6" w14:textId="0B6746B7"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BE4180">
              <w:rPr>
                <w:rFonts w:ascii="GHEA Grapalat" w:eastAsia="Calibri" w:hAnsi="GHEA Grapalat"/>
                <w:bCs/>
                <w:lang w:val="hy-AM"/>
              </w:rPr>
              <w:t>Необеспечение контроля за надлежащей организацией строительной площадки, обустройством</w:t>
            </w:r>
          </w:p>
        </w:tc>
        <w:tc>
          <w:tcPr>
            <w:tcW w:w="2632" w:type="dxa"/>
            <w:vAlign w:val="center"/>
          </w:tcPr>
          <w:p w14:paraId="335905B8" w14:textId="1410A45D"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122B00">
              <w:rPr>
                <w:rFonts w:ascii="GHEA Grapalat" w:eastAsia="Calibri" w:hAnsi="GHEA Grapalat"/>
                <w:lang w:val="hy-AM"/>
              </w:rPr>
              <w:t xml:space="preserve">Взимается штраф </w:t>
            </w:r>
            <w:r w:rsidRPr="00BE4180">
              <w:rPr>
                <w:rFonts w:ascii="GHEA Grapalat" w:eastAsia="Calibri" w:hAnsi="GHEA Grapalat"/>
                <w:lang w:val="hy-AM"/>
              </w:rPr>
              <w:t>0,5% от стоимости договора.</w:t>
            </w:r>
          </w:p>
        </w:tc>
      </w:tr>
      <w:tr w:rsidR="00DA419B" w:rsidRPr="00DA419B" w14:paraId="133CE9DB" w14:textId="77777777" w:rsidTr="00C91E5D">
        <w:tc>
          <w:tcPr>
            <w:tcW w:w="2631" w:type="dxa"/>
          </w:tcPr>
          <w:p w14:paraId="39ED9CDB" w14:textId="2D66360E" w:rsidR="00DA419B" w:rsidRPr="00DA419B" w:rsidRDefault="00DA419B" w:rsidP="00DA419B">
            <w:pPr>
              <w:widowControl w:val="0"/>
              <w:tabs>
                <w:tab w:val="left" w:pos="1134"/>
              </w:tabs>
              <w:spacing w:after="160" w:line="360" w:lineRule="auto"/>
              <w:ind w:firstLine="567"/>
              <w:jc w:val="both"/>
              <w:rPr>
                <w:rFonts w:ascii="GHEA Grapalat" w:hAnsi="GHEA Grapalat"/>
              </w:rPr>
            </w:pPr>
            <w:r>
              <w:rPr>
                <w:rFonts w:ascii="GHEA Grapalat" w:hAnsi="GHEA Grapalat"/>
              </w:rPr>
              <w:t>2</w:t>
            </w:r>
          </w:p>
        </w:tc>
        <w:tc>
          <w:tcPr>
            <w:tcW w:w="2631" w:type="dxa"/>
            <w:vAlign w:val="center"/>
          </w:tcPr>
          <w:p w14:paraId="6BA74C9B" w14:textId="5D7E3B01"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BE4180">
              <w:rPr>
                <w:rFonts w:ascii="GHEA Grapalat" w:eastAsia="Calibri" w:hAnsi="GHEA Grapalat"/>
                <w:lang w:val="hy-AM"/>
              </w:rPr>
              <w:t>Неконтроль за несоблюдением норм технической безопасности</w:t>
            </w:r>
          </w:p>
        </w:tc>
        <w:tc>
          <w:tcPr>
            <w:tcW w:w="2632" w:type="dxa"/>
            <w:vAlign w:val="center"/>
          </w:tcPr>
          <w:p w14:paraId="0C32C85A" w14:textId="4EAA908B"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122B00">
              <w:rPr>
                <w:rFonts w:ascii="GHEA Grapalat" w:eastAsia="Calibri" w:hAnsi="GHEA Grapalat"/>
                <w:lang w:val="hy-AM"/>
              </w:rPr>
              <w:t xml:space="preserve">Взимается штраф </w:t>
            </w:r>
            <w:r w:rsidRPr="00BE4180">
              <w:rPr>
                <w:rFonts w:ascii="GHEA Grapalat" w:eastAsia="Calibri" w:hAnsi="GHEA Grapalat"/>
                <w:lang w:val="hy-AM"/>
              </w:rPr>
              <w:t>0,5% от стоимости договора.</w:t>
            </w:r>
          </w:p>
        </w:tc>
      </w:tr>
      <w:tr w:rsidR="00DA419B" w:rsidRPr="00DA419B" w14:paraId="27C109B4" w14:textId="77777777" w:rsidTr="00C91E5D">
        <w:tc>
          <w:tcPr>
            <w:tcW w:w="2631" w:type="dxa"/>
          </w:tcPr>
          <w:p w14:paraId="22E44323" w14:textId="453482C3" w:rsidR="00DA419B" w:rsidRPr="00DA419B" w:rsidRDefault="00DA419B" w:rsidP="00DA419B">
            <w:pPr>
              <w:widowControl w:val="0"/>
              <w:tabs>
                <w:tab w:val="left" w:pos="1134"/>
              </w:tabs>
              <w:spacing w:after="160" w:line="360" w:lineRule="auto"/>
              <w:ind w:firstLine="567"/>
              <w:jc w:val="both"/>
              <w:rPr>
                <w:rFonts w:ascii="GHEA Grapalat" w:hAnsi="GHEA Grapalat"/>
              </w:rPr>
            </w:pPr>
            <w:r>
              <w:rPr>
                <w:rFonts w:ascii="GHEA Grapalat" w:hAnsi="GHEA Grapalat"/>
              </w:rPr>
              <w:t>3</w:t>
            </w:r>
          </w:p>
        </w:tc>
        <w:tc>
          <w:tcPr>
            <w:tcW w:w="2631" w:type="dxa"/>
            <w:vAlign w:val="center"/>
          </w:tcPr>
          <w:p w14:paraId="29F0619E" w14:textId="00781604"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BE4180">
              <w:rPr>
                <w:rFonts w:ascii="GHEA Grapalat" w:eastAsia="Calibri" w:hAnsi="GHEA Grapalat"/>
                <w:lang w:val="hy-AM"/>
              </w:rPr>
              <w:t>Неосуществление контроля за несоблюдением санитарных и экологических норм</w:t>
            </w:r>
          </w:p>
        </w:tc>
        <w:tc>
          <w:tcPr>
            <w:tcW w:w="2632" w:type="dxa"/>
            <w:vAlign w:val="center"/>
          </w:tcPr>
          <w:p w14:paraId="05DDC451" w14:textId="19F1520D" w:rsidR="00DA419B" w:rsidRPr="00DA419B" w:rsidRDefault="00DA419B" w:rsidP="00DA419B">
            <w:pPr>
              <w:widowControl w:val="0"/>
              <w:tabs>
                <w:tab w:val="left" w:pos="1134"/>
              </w:tabs>
              <w:spacing w:after="160" w:line="360" w:lineRule="auto"/>
              <w:ind w:firstLine="567"/>
              <w:jc w:val="both"/>
              <w:rPr>
                <w:rFonts w:ascii="GHEA Grapalat" w:hAnsi="GHEA Grapalat"/>
              </w:rPr>
            </w:pPr>
            <w:r w:rsidRPr="00122B00">
              <w:rPr>
                <w:rFonts w:ascii="GHEA Grapalat" w:eastAsia="Calibri" w:hAnsi="GHEA Grapalat"/>
                <w:lang w:val="hy-AM"/>
              </w:rPr>
              <w:t xml:space="preserve">Взимается штраф </w:t>
            </w:r>
            <w:r w:rsidRPr="00BE4180">
              <w:rPr>
                <w:rFonts w:ascii="GHEA Grapalat" w:eastAsia="Calibri" w:hAnsi="GHEA Grapalat"/>
                <w:lang w:val="hy-AM"/>
              </w:rPr>
              <w:t>0,5% от стоимости договора.</w:t>
            </w:r>
          </w:p>
        </w:tc>
      </w:tr>
    </w:tbl>
    <w:p w14:paraId="012D373A" w14:textId="77777777" w:rsidR="00DA419B" w:rsidRDefault="00DA419B" w:rsidP="003B2F27">
      <w:pPr>
        <w:widowControl w:val="0"/>
        <w:tabs>
          <w:tab w:val="left" w:pos="1134"/>
        </w:tabs>
        <w:spacing w:after="160" w:line="360" w:lineRule="auto"/>
        <w:ind w:firstLine="567"/>
        <w:jc w:val="both"/>
        <w:rPr>
          <w:rFonts w:ascii="GHEA Grapalat" w:hAnsi="GHEA Grapalat"/>
        </w:rPr>
      </w:pPr>
    </w:p>
    <w:p w14:paraId="4051AD5F" w14:textId="4FAB7ED3"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74E93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58236BF9" w14:textId="77777777" w:rsidR="003B2F27" w:rsidRPr="00AD29CE" w:rsidRDefault="003B2F27" w:rsidP="003B2F27">
      <w:pPr>
        <w:widowControl w:val="0"/>
        <w:spacing w:after="160" w:line="360" w:lineRule="auto"/>
        <w:ind w:firstLine="720"/>
        <w:jc w:val="center"/>
        <w:rPr>
          <w:rFonts w:ascii="GHEA Grapalat" w:hAnsi="GHEA Grapalat" w:cs="Sylfaen"/>
        </w:rPr>
      </w:pPr>
    </w:p>
    <w:p w14:paraId="61F2018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C3087BC"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CD3F0EC" w14:textId="77777777" w:rsidR="003B2F27" w:rsidRDefault="003B2F27" w:rsidP="003B2F27">
      <w:pPr>
        <w:rPr>
          <w:rFonts w:ascii="GHEA Grapalat" w:hAnsi="GHEA Grapalat" w:cs="Sylfaen"/>
        </w:rPr>
      </w:pPr>
      <w:r>
        <w:rPr>
          <w:rFonts w:ascii="GHEA Grapalat" w:hAnsi="GHEA Grapalat" w:cs="Sylfaen"/>
        </w:rPr>
        <w:br w:type="page"/>
      </w:r>
    </w:p>
    <w:p w14:paraId="39CE34F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36D3FB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7D5F3217"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3"/>
        <w:t>22</w:t>
      </w:r>
    </w:p>
    <w:p w14:paraId="4811A09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74B24B6"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CC421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5F11573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74C669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907DDB6"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DD14D76"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3195602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A96085D"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933D66" w:rsidRPr="00933D66">
        <w:rPr>
          <w:rFonts w:ascii="GHEA Grapalat" w:hAnsi="GHEA Grapalat"/>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750DB7">
        <w:rPr>
          <w:rStyle w:val="FootnoteReference"/>
          <w:rFonts w:ascii="GHEA Grapalat" w:hAnsi="GHEA Grapalat"/>
        </w:rPr>
        <w:footnoteReference w:customMarkFollows="1" w:id="14"/>
        <w:t>23</w:t>
      </w:r>
      <w:r w:rsidRPr="00AD29CE">
        <w:rPr>
          <w:rFonts w:ascii="GHEA Grapalat" w:hAnsi="GHEA Grapalat"/>
        </w:rPr>
        <w:t>.</w:t>
      </w:r>
    </w:p>
    <w:p w14:paraId="78CBB5F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5"/>
        <w:t>24</w:t>
      </w:r>
      <w:r w:rsidRPr="00AD29CE">
        <w:rPr>
          <w:rFonts w:ascii="GHEA Grapalat" w:hAnsi="GHEA Grapalat"/>
        </w:rPr>
        <w:t>.</w:t>
      </w:r>
    </w:p>
    <w:p w14:paraId="3A10D14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23A2129"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7B16DF7B"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7887DB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A4C0EC8" w14:textId="77777777" w:rsidR="00076092" w:rsidRDefault="003B2F27" w:rsidP="00076092">
      <w:pPr>
        <w:widowControl w:val="0"/>
        <w:tabs>
          <w:tab w:val="left" w:pos="1276"/>
        </w:tabs>
        <w:spacing w:after="160" w:line="360" w:lineRule="auto"/>
        <w:ind w:firstLine="567"/>
        <w:jc w:val="both"/>
        <w:rPr>
          <w:ins w:id="17"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2DFC9B4" w14:textId="32F5A0EA" w:rsidR="00397DAB" w:rsidRPr="0068480C" w:rsidRDefault="00F65743" w:rsidP="00397DAB">
      <w:pPr>
        <w:widowControl w:val="0"/>
        <w:tabs>
          <w:tab w:val="left" w:pos="1276"/>
        </w:tabs>
        <w:ind w:firstLine="567"/>
        <w:jc w:val="both"/>
        <w:rPr>
          <w:rFonts w:ascii="GHEA Grapalat" w:hAnsi="GHEA Grapalat"/>
          <w:color w:val="000000" w:themeColor="text1"/>
        </w:rPr>
      </w:pPr>
      <w:r>
        <w:rPr>
          <w:rFonts w:ascii="GHEA Grapalat" w:hAnsi="GHEA Grapalat"/>
        </w:rPr>
        <w:t>7.12</w:t>
      </w:r>
      <w:r w:rsidR="00397DAB">
        <w:rPr>
          <w:rFonts w:ascii="GHEA Grapalat" w:hAnsi="GHEA Grapalat"/>
        </w:rPr>
        <w:t xml:space="preserve"> </w:t>
      </w:r>
      <w:r w:rsidR="00397DAB">
        <w:rPr>
          <w:rStyle w:val="ezkurwreuab5ozgtqnkl"/>
          <w:rFonts w:ascii="GHEA Grapalat" w:hAnsi="GHEA Grapalat"/>
        </w:rPr>
        <w:t>Исполнитель</w:t>
      </w:r>
      <w:r w:rsidR="00397DAB" w:rsidRPr="00B40E38">
        <w:rPr>
          <w:rFonts w:ascii="GHEA Grapalat" w:hAnsi="GHEA Grapalat"/>
        </w:rPr>
        <w:t xml:space="preserve"> </w:t>
      </w:r>
      <w:r w:rsidR="00397DAB" w:rsidRPr="00B40E38">
        <w:rPr>
          <w:rStyle w:val="ezkurwreuab5ozgtqnkl"/>
          <w:rFonts w:ascii="GHEA Grapalat" w:hAnsi="GHEA Grapalat"/>
        </w:rPr>
        <w:t>имеет право</w:t>
      </w:r>
      <w:r w:rsidR="00397DAB" w:rsidRPr="00B40E38">
        <w:rPr>
          <w:rFonts w:ascii="GHEA Grapalat" w:hAnsi="GHEA Grapalat"/>
        </w:rPr>
        <w:t xml:space="preserve"> </w:t>
      </w:r>
      <w:r w:rsidR="00397DAB"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397DAB" w:rsidRPr="009A510B">
        <w:rPr>
          <w:rStyle w:val="ezkurwreuab5ozgtqnkl"/>
          <w:rFonts w:ascii="GHEA Grapalat" w:hAnsi="GHEA Grapalat"/>
        </w:rPr>
        <w:t>о закупке</w:t>
      </w:r>
      <w:r w:rsidR="00397DAB" w:rsidRPr="00B40E38">
        <w:rPr>
          <w:rStyle w:val="ezkurwreuab5ozgtqnkl"/>
          <w:rFonts w:ascii="GHEA Grapalat" w:hAnsi="GHEA Grapalat"/>
        </w:rPr>
        <w:t>, на основании договора финансирования (факторинга) в обмен на уступку требования</w:t>
      </w:r>
      <w:r w:rsidR="00397DAB" w:rsidRPr="00B40E38">
        <w:rPr>
          <w:rFonts w:ascii="GHEA Grapalat" w:hAnsi="GHEA Grapalat"/>
        </w:rPr>
        <w:t xml:space="preserve"> </w:t>
      </w:r>
      <w:r w:rsidR="00397DAB" w:rsidRPr="00B40E38">
        <w:rPr>
          <w:rStyle w:val="ezkurwreuab5ozgtqnkl"/>
          <w:rFonts w:ascii="GHEA Grapalat" w:hAnsi="GHEA Grapalat"/>
        </w:rPr>
        <w:t xml:space="preserve">(далее-договор факторинга). </w:t>
      </w:r>
      <w:r w:rsidR="00397DAB">
        <w:rPr>
          <w:rStyle w:val="ezkurwreuab5ozgtqnkl"/>
          <w:rFonts w:ascii="GHEA Grapalat" w:hAnsi="GHEA Grapalat"/>
        </w:rPr>
        <w:t xml:space="preserve">В </w:t>
      </w:r>
      <w:r w:rsidR="00397DAB">
        <w:rPr>
          <w:rFonts w:ascii="GHEA Grapalat" w:hAnsi="GHEA Grapalat"/>
        </w:rPr>
        <w:t>д</w:t>
      </w:r>
      <w:r w:rsidR="00397DAB" w:rsidRPr="009A510B">
        <w:rPr>
          <w:rFonts w:ascii="GHEA Grapalat" w:hAnsi="GHEA Grapalat"/>
        </w:rPr>
        <w:t>оговор</w:t>
      </w:r>
      <w:r w:rsidR="00397DAB">
        <w:rPr>
          <w:rFonts w:ascii="GHEA Grapalat" w:hAnsi="GHEA Grapalat"/>
        </w:rPr>
        <w:t>е</w:t>
      </w:r>
      <w:r w:rsidR="00397DAB" w:rsidRPr="009A510B">
        <w:rPr>
          <w:rFonts w:ascii="GHEA Grapalat" w:hAnsi="GHEA Grapalat"/>
        </w:rPr>
        <w:t xml:space="preserve"> факторинга долж</w:t>
      </w:r>
      <w:r w:rsidR="00397DAB">
        <w:rPr>
          <w:rFonts w:ascii="GHEA Grapalat" w:hAnsi="GHEA Grapalat"/>
        </w:rPr>
        <w:t>но быть</w:t>
      </w:r>
      <w:r w:rsidR="00397DAB" w:rsidRPr="009A510B">
        <w:rPr>
          <w:rFonts w:ascii="GHEA Grapalat" w:hAnsi="GHEA Grapalat"/>
        </w:rPr>
        <w:t xml:space="preserve"> предусм</w:t>
      </w:r>
      <w:r w:rsidR="00397DAB">
        <w:rPr>
          <w:rFonts w:ascii="GHEA Grapalat" w:hAnsi="GHEA Grapalat"/>
        </w:rPr>
        <w:t>о</w:t>
      </w:r>
      <w:r w:rsidR="00397DAB" w:rsidRPr="009A510B">
        <w:rPr>
          <w:rFonts w:ascii="GHEA Grapalat" w:hAnsi="GHEA Grapalat"/>
        </w:rPr>
        <w:t>тр</w:t>
      </w:r>
      <w:r w:rsidR="00397DAB">
        <w:rPr>
          <w:rFonts w:ascii="GHEA Grapalat" w:hAnsi="GHEA Grapalat"/>
        </w:rPr>
        <w:t>ено</w:t>
      </w:r>
      <w:r w:rsidR="00397DAB" w:rsidRPr="009A510B">
        <w:rPr>
          <w:rFonts w:ascii="GHEA Grapalat" w:hAnsi="GHEA Grapalat"/>
        </w:rPr>
        <w:t>, что</w:t>
      </w:r>
      <w:r w:rsidR="00397DAB">
        <w:rPr>
          <w:rFonts w:ascii="GHEA Grapalat" w:hAnsi="GHEA Grapalat"/>
        </w:rPr>
        <w:t>:</w:t>
      </w:r>
      <w:r w:rsidR="00397DAB" w:rsidRPr="009A510B">
        <w:rPr>
          <w:rFonts w:ascii="GHEA Grapalat" w:hAnsi="GHEA Grapalat"/>
        </w:rPr>
        <w:t xml:space="preserve"> финансовый агент соглашается с тем, что при наличии оснований, предусмотренных договором, </w:t>
      </w:r>
      <w:r w:rsidR="00397DAB">
        <w:rPr>
          <w:rStyle w:val="ezkurwreuab5ozgtqnkl"/>
          <w:rFonts w:ascii="GHEA Grapalat" w:hAnsi="GHEA Grapalat"/>
        </w:rPr>
        <w:t>Заказчик</w:t>
      </w:r>
      <w:r w:rsidR="00397DAB" w:rsidRPr="00B43171">
        <w:rPr>
          <w:rFonts w:ascii="GHEA Grapalat" w:hAnsi="GHEA Grapalat"/>
        </w:rPr>
        <w:t xml:space="preserve"> </w:t>
      </w:r>
      <w:r w:rsidR="00397DAB" w:rsidRPr="00B43171">
        <w:rPr>
          <w:rStyle w:val="ezkurwreuab5ozgtqnkl"/>
          <w:rFonts w:ascii="GHEA Grapalat" w:hAnsi="GHEA Grapalat"/>
        </w:rPr>
        <w:t>при осуществлении платежей обеспечи</w:t>
      </w:r>
      <w:r w:rsidR="00397DAB">
        <w:rPr>
          <w:rStyle w:val="ezkurwreuab5ozgtqnkl"/>
          <w:rFonts w:ascii="GHEA Grapalat" w:hAnsi="GHEA Grapalat"/>
        </w:rPr>
        <w:t>вает</w:t>
      </w:r>
      <w:r w:rsidR="00397DAB" w:rsidRPr="00B43171">
        <w:rPr>
          <w:rStyle w:val="ezkurwreuab5ozgtqnkl"/>
          <w:rFonts w:ascii="GHEA Grapalat" w:hAnsi="GHEA Grapalat"/>
        </w:rPr>
        <w:t xml:space="preserve"> расчет и зачет штрафов и пеней </w:t>
      </w:r>
      <w:r w:rsidR="00397DAB">
        <w:rPr>
          <w:rFonts w:ascii="GHEA Grapalat" w:hAnsi="GHEA Grapalat"/>
          <w:color w:val="000000" w:themeColor="text1"/>
        </w:rPr>
        <w:t>Исполнителю</w:t>
      </w:r>
      <w:r w:rsidR="00397DAB" w:rsidRPr="00B43171">
        <w:rPr>
          <w:rFonts w:ascii="GHEA Grapalat" w:hAnsi="GHEA Grapalat"/>
        </w:rPr>
        <w:t xml:space="preserve"> </w:t>
      </w:r>
      <w:r w:rsidR="00397DAB" w:rsidRPr="00B43171">
        <w:rPr>
          <w:rStyle w:val="ezkurwreuab5ozgtqnkl"/>
          <w:rFonts w:ascii="GHEA Grapalat" w:hAnsi="GHEA Grapalat"/>
        </w:rPr>
        <w:t>с суммами, подлежащими уплате, независимо от</w:t>
      </w:r>
      <w:r w:rsidR="00397DAB" w:rsidRPr="00B43171">
        <w:rPr>
          <w:rFonts w:ascii="GHEA Grapalat" w:hAnsi="GHEA Grapalat"/>
        </w:rPr>
        <w:t xml:space="preserve"> </w:t>
      </w:r>
      <w:r w:rsidR="00397DAB" w:rsidRPr="00B43171">
        <w:rPr>
          <w:rStyle w:val="ezkurwreuab5ozgtqnkl"/>
          <w:rFonts w:ascii="GHEA Grapalat" w:hAnsi="GHEA Grapalat"/>
        </w:rPr>
        <w:t>того,</w:t>
      </w:r>
      <w:r w:rsidR="00397DAB" w:rsidRPr="00B43171">
        <w:rPr>
          <w:rFonts w:ascii="GHEA Grapalat" w:hAnsi="GHEA Grapalat"/>
        </w:rPr>
        <w:t xml:space="preserve"> </w:t>
      </w:r>
      <w:r w:rsidR="00397DAB" w:rsidRPr="00B43171">
        <w:rPr>
          <w:rStyle w:val="ezkurwreuab5ozgtqnkl"/>
          <w:rFonts w:ascii="GHEA Grapalat" w:hAnsi="GHEA Grapalat"/>
        </w:rPr>
        <w:t>было ли</w:t>
      </w:r>
      <w:r w:rsidR="00397DAB" w:rsidRPr="00B43171">
        <w:rPr>
          <w:rFonts w:ascii="GHEA Grapalat" w:hAnsi="GHEA Grapalat"/>
        </w:rPr>
        <w:t xml:space="preserve"> </w:t>
      </w:r>
      <w:r w:rsidR="00397DAB" w:rsidRPr="00B43171">
        <w:rPr>
          <w:rStyle w:val="ezkurwreuab5ozgtqnkl"/>
          <w:rFonts w:ascii="GHEA Grapalat" w:hAnsi="GHEA Grapalat"/>
        </w:rPr>
        <w:t>уступлено требование</w:t>
      </w:r>
      <w:r w:rsidR="00397DAB" w:rsidRPr="009A510B">
        <w:rPr>
          <w:rStyle w:val="ezkurwreuab5ozgtqnkl"/>
          <w:rFonts w:ascii="GHEA Grapalat" w:hAnsi="GHEA Grapalat"/>
          <w:lang w:val="hy-AM"/>
        </w:rPr>
        <w:t xml:space="preserve">. </w:t>
      </w:r>
      <w:r w:rsidR="00397DAB" w:rsidRPr="009A510B">
        <w:rPr>
          <w:rStyle w:val="ezkurwreuab5ozgtqnkl"/>
          <w:rFonts w:ascii="GHEA Grapalat" w:hAnsi="GHEA Grapalat"/>
        </w:rPr>
        <w:t>П</w:t>
      </w:r>
      <w:r w:rsidR="00397DAB" w:rsidRPr="00B43171">
        <w:rPr>
          <w:rStyle w:val="ezkurwreuab5ozgtqnkl"/>
          <w:rFonts w:ascii="GHEA Grapalat" w:hAnsi="GHEA Grapalat"/>
        </w:rPr>
        <w:t>ри</w:t>
      </w:r>
      <w:r w:rsidR="00397DAB" w:rsidRPr="00B43171">
        <w:rPr>
          <w:rFonts w:ascii="GHEA Grapalat" w:hAnsi="GHEA Grapalat"/>
        </w:rPr>
        <w:t xml:space="preserve"> </w:t>
      </w:r>
      <w:r w:rsidR="00397DAB"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397DAB" w:rsidRPr="009A510B">
        <w:rPr>
          <w:rStyle w:val="ezkurwreuab5ozgtqnkl"/>
          <w:rFonts w:ascii="GHEA Grapalat" w:hAnsi="GHEA Grapalat"/>
        </w:rPr>
        <w:t>N</w:t>
      </w:r>
      <w:r w:rsidR="00397DAB" w:rsidRPr="00B43171">
        <w:rPr>
          <w:rStyle w:val="ezkurwreuab5ozgtqnkl"/>
          <w:rFonts w:ascii="GHEA Grapalat" w:hAnsi="GHEA Grapalat"/>
        </w:rPr>
        <w:t xml:space="preserve"> </w:t>
      </w:r>
      <w:r w:rsidR="00397DAB">
        <w:rPr>
          <w:rStyle w:val="ezkurwreuab5ozgtqnkl"/>
          <w:rFonts w:ascii="GHEA Grapalat" w:hAnsi="GHEA Grapalat"/>
        </w:rPr>
        <w:t>4</w:t>
      </w:r>
      <w:r w:rsidR="00397DAB" w:rsidRPr="00B43171">
        <w:rPr>
          <w:rStyle w:val="ezkurwreuab5ozgtqnkl"/>
          <w:rFonts w:ascii="GHEA Grapalat" w:hAnsi="GHEA Grapalat"/>
        </w:rPr>
        <w:t xml:space="preserve">) </w:t>
      </w:r>
      <w:r w:rsidR="00397DAB">
        <w:rPr>
          <w:rStyle w:val="ezkurwreuab5ozgtqnkl"/>
          <w:rFonts w:ascii="GHEA Grapalat" w:hAnsi="GHEA Grapalat"/>
        </w:rPr>
        <w:t>Заказчик</w:t>
      </w:r>
      <w:r w:rsidR="00397DAB" w:rsidRPr="00B43171">
        <w:rPr>
          <w:rFonts w:ascii="GHEA Grapalat" w:hAnsi="GHEA Grapalat"/>
        </w:rPr>
        <w:t xml:space="preserve"> </w:t>
      </w:r>
      <w:r w:rsidR="00397DAB" w:rsidRPr="00B43171">
        <w:rPr>
          <w:rStyle w:val="ezkurwreuab5ozgtqnkl"/>
          <w:rFonts w:ascii="GHEA Grapalat" w:hAnsi="GHEA Grapalat"/>
        </w:rPr>
        <w:t>производит платеж, установленный договором, финансовому</w:t>
      </w:r>
      <w:r w:rsidR="00397DAB" w:rsidRPr="00B43171">
        <w:rPr>
          <w:rFonts w:ascii="GHEA Grapalat" w:hAnsi="GHEA Grapalat"/>
        </w:rPr>
        <w:t xml:space="preserve"> </w:t>
      </w:r>
      <w:r w:rsidR="00397DAB" w:rsidRPr="00B43171">
        <w:rPr>
          <w:rStyle w:val="ezkurwreuab5ozgtqnkl"/>
          <w:rFonts w:ascii="GHEA Grapalat" w:hAnsi="GHEA Grapalat"/>
        </w:rPr>
        <w:t>агенту, если</w:t>
      </w:r>
      <w:r w:rsidR="00397DAB" w:rsidRPr="00B43171">
        <w:rPr>
          <w:rFonts w:ascii="GHEA Grapalat" w:hAnsi="GHEA Grapalat"/>
        </w:rPr>
        <w:t xml:space="preserve"> </w:t>
      </w:r>
      <w:r w:rsidR="00397DAB" w:rsidRPr="00B43171">
        <w:rPr>
          <w:rStyle w:val="ezkurwreuab5ozgtqnkl"/>
          <w:rFonts w:ascii="GHEA Grapalat" w:hAnsi="GHEA Grapalat"/>
        </w:rPr>
        <w:t>уведомление</w:t>
      </w:r>
      <w:r w:rsidR="00397DAB" w:rsidRPr="00B43171">
        <w:rPr>
          <w:rFonts w:ascii="GHEA Grapalat" w:hAnsi="GHEA Grapalat"/>
        </w:rPr>
        <w:t xml:space="preserve"> </w:t>
      </w:r>
      <w:r w:rsidR="00397DAB" w:rsidRPr="00B43171">
        <w:rPr>
          <w:rStyle w:val="ezkurwreuab5ozgtqnkl"/>
          <w:rFonts w:ascii="GHEA Grapalat" w:hAnsi="GHEA Grapalat"/>
        </w:rPr>
        <w:t>было получено</w:t>
      </w:r>
      <w:r w:rsidR="00397DAB" w:rsidRPr="00B43171">
        <w:rPr>
          <w:rFonts w:ascii="GHEA Grapalat" w:hAnsi="GHEA Grapalat"/>
        </w:rPr>
        <w:t xml:space="preserve"> </w:t>
      </w:r>
      <w:r w:rsidR="00397DAB" w:rsidRPr="00B43171">
        <w:rPr>
          <w:rStyle w:val="ezkurwreuab5ozgtqnkl"/>
          <w:rFonts w:ascii="GHEA Grapalat" w:hAnsi="GHEA Grapalat"/>
        </w:rPr>
        <w:t xml:space="preserve">в день, предшествующий дню внесения </w:t>
      </w:r>
      <w:r w:rsidR="00397DAB">
        <w:rPr>
          <w:rStyle w:val="ezkurwreuab5ozgtqnkl"/>
          <w:rFonts w:ascii="GHEA Grapalat" w:hAnsi="GHEA Grapalat"/>
        </w:rPr>
        <w:t>Заказчиком</w:t>
      </w:r>
      <w:r w:rsidR="00397DAB"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397DAB">
        <w:rPr>
          <w:rStyle w:val="ezkurwreuab5ozgtqnkl"/>
          <w:rFonts w:ascii="GHEA Grapalat" w:hAnsi="GHEA Grapalat"/>
        </w:rPr>
        <w:t>.</w:t>
      </w:r>
    </w:p>
    <w:p w14:paraId="7E49B6F5"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w:t>
      </w:r>
      <w:r w:rsidR="005E349E">
        <w:rPr>
          <w:rFonts w:ascii="GHEA Grapalat" w:hAnsi="GHEA Grapalat"/>
          <w:lang w:val="hy-AM"/>
        </w:rPr>
        <w:t>13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6CFCDA86"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w:t>
      </w:r>
      <w:r w:rsidR="005E349E" w:rsidRPr="00AD29CE">
        <w:rPr>
          <w:rFonts w:ascii="GHEA Grapalat" w:hAnsi="GHEA Grapalat"/>
        </w:rPr>
        <w:t>1</w:t>
      </w:r>
      <w:r w:rsidR="005E349E">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5E349E">
        <w:rPr>
          <w:rFonts w:ascii="GHEA Grapalat" w:hAnsi="GHEA Grapalat"/>
        </w:rPr>
        <w:t>,</w:t>
      </w:r>
      <w:r w:rsidRPr="00AD29CE">
        <w:rPr>
          <w:rFonts w:ascii="GHEA Grapalat" w:hAnsi="GHEA Grapalat"/>
        </w:rPr>
        <w:t>№ 3.1</w:t>
      </w:r>
      <w:r w:rsidR="005E349E">
        <w:rPr>
          <w:rFonts w:ascii="GHEA Grapalat" w:hAnsi="GHEA Grapalat"/>
          <w:lang w:val="hy-AM"/>
        </w:rPr>
        <w:t xml:space="preserve"> </w:t>
      </w:r>
      <w:r w:rsidR="005E349E">
        <w:rPr>
          <w:rFonts w:ascii="GHEA Grapalat" w:hAnsi="GHEA Grapalat"/>
        </w:rPr>
        <w:t xml:space="preserve">и </w:t>
      </w:r>
      <w:r w:rsidR="005E349E" w:rsidRPr="00AD29CE">
        <w:rPr>
          <w:rFonts w:ascii="GHEA Grapalat" w:hAnsi="GHEA Grapalat"/>
        </w:rPr>
        <w:t xml:space="preserve">№ </w:t>
      </w:r>
      <w:r w:rsidR="005E349E">
        <w:rPr>
          <w:rFonts w:ascii="GHEA Grapalat" w:hAnsi="GHEA Grapalat"/>
        </w:rPr>
        <w:t>4</w:t>
      </w:r>
      <w:r w:rsidR="005E349E" w:rsidRPr="00AD29CE">
        <w:rPr>
          <w:rFonts w:ascii="GHEA Grapalat" w:hAnsi="GHEA Grapalat"/>
        </w:rPr>
        <w:t xml:space="preserve"> </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B583AE5"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w:t>
      </w:r>
      <w:r w:rsidR="005E349E" w:rsidRPr="00AD29CE">
        <w:rPr>
          <w:rFonts w:ascii="GHEA Grapalat" w:hAnsi="GHEA Grapalat"/>
        </w:rPr>
        <w:t>1</w:t>
      </w:r>
      <w:r w:rsidR="005E349E">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282866" w14:textId="2F069D18" w:rsidR="00F217A2" w:rsidRDefault="00F217A2" w:rsidP="00F26B44">
      <w:pPr>
        <w:rPr>
          <w:rFonts w:ascii="GHEA Grapalat" w:hAnsi="GHEA Grapalat"/>
        </w:rPr>
      </w:pPr>
    </w:p>
    <w:p w14:paraId="2DA2B8A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w:t>
      </w:r>
      <w:r w:rsidR="005E349E">
        <w:rPr>
          <w:rFonts w:ascii="GHEA Grapalat" w:hAnsi="GHEA Grapalat"/>
          <w:lang w:val="hy-AM"/>
        </w:rPr>
        <w:t>16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8E019D" w:rsidRPr="00812F04">
        <w:rPr>
          <w:rFonts w:ascii="GHEA Grapalat" w:hAnsi="GHEA Grapalat"/>
          <w:color w:val="000000" w:themeColor="text1"/>
        </w:rPr>
        <w:t>предусмотрения</w:t>
      </w:r>
      <w:proofErr w:type="spellEnd"/>
      <w:r w:rsidR="008E019D" w:rsidRPr="00812F04">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proofErr w:type="spellStart"/>
      <w:r w:rsidR="003704F8">
        <w:rPr>
          <w:rFonts w:ascii="GHEA Grapalat" w:hAnsi="GHEA Grapalat"/>
        </w:rPr>
        <w:t>двадцатипяти</w:t>
      </w:r>
      <w:r w:rsidR="003704F8" w:rsidRPr="00AD29CE">
        <w:rPr>
          <w:rFonts w:ascii="GHEA Grapalat" w:hAnsi="GHEA Grapalat"/>
        </w:rPr>
        <w:t>кратный</w:t>
      </w:r>
      <w:proofErr w:type="spellEnd"/>
      <w:r w:rsidR="003704F8" w:rsidRPr="00AD29CE">
        <w:rPr>
          <w:rFonts w:ascii="GHEA Grapalat" w:hAnsi="GHEA Grapalat"/>
        </w:rPr>
        <w:t xml:space="preserve"> </w:t>
      </w:r>
      <w:r w:rsidRPr="00AD29CE">
        <w:rPr>
          <w:rFonts w:ascii="GHEA Grapalat" w:hAnsi="GHEA Grapalat"/>
        </w:rPr>
        <w:t xml:space="preserve">размер базовой единицы закупок, то Заказчиком будет </w:t>
      </w:r>
      <w:proofErr w:type="spellStart"/>
      <w:r w:rsidRPr="00AD29CE">
        <w:rPr>
          <w:rFonts w:ascii="GHEA Grapalat" w:hAnsi="GHEA Grapalat"/>
        </w:rPr>
        <w:t>заключенo</w:t>
      </w:r>
      <w:proofErr w:type="spellEnd"/>
      <w:r w:rsidRPr="00AD29CE">
        <w:rPr>
          <w:rFonts w:ascii="GHEA Grapalat" w:hAnsi="GHEA Grapalat"/>
        </w:rPr>
        <w:t xml:space="preserve"> соглашение в случае, если представленное Исполнителем в виде неустойки </w:t>
      </w:r>
      <w:proofErr w:type="spellStart"/>
      <w:r w:rsidR="00333D83" w:rsidRPr="00AD29CE">
        <w:rPr>
          <w:rFonts w:ascii="GHEA Grapalat" w:hAnsi="GHEA Grapalat"/>
        </w:rPr>
        <w:t>обеспечени</w:t>
      </w:r>
      <w:proofErr w:type="spellEnd"/>
      <w:r w:rsidR="00333D83">
        <w:rPr>
          <w:rFonts w:ascii="GHEA Grapalat" w:hAnsi="GHEA Grapalat"/>
        </w:rPr>
        <w:t xml:space="preserve"> </w:t>
      </w:r>
      <w:r w:rsidRPr="00AD29CE">
        <w:rPr>
          <w:rFonts w:ascii="GHEA Grapalat" w:hAnsi="GHEA Grapalat"/>
        </w:rPr>
        <w:t>договора заменяется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333D83" w:rsidRPr="00AD29CE">
        <w:rPr>
          <w:rFonts w:ascii="GHEA Grapalat" w:hAnsi="GHEA Grapalat"/>
        </w:rPr>
        <w:t>обеспечени</w:t>
      </w:r>
      <w:r w:rsidR="00333D83">
        <w:rPr>
          <w:rFonts w:ascii="GHEA Grapalat" w:hAnsi="GHEA Grapalat"/>
        </w:rPr>
        <w:t>я</w:t>
      </w:r>
      <w:r w:rsidR="00333D83" w:rsidRPr="00AD29CE">
        <w:rPr>
          <w:rFonts w:ascii="GHEA Grapalat" w:hAnsi="GHEA Grapalat"/>
        </w:rPr>
        <w:t xml:space="preserve">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w:t>
      </w:r>
      <w:r w:rsidR="00333D83">
        <w:rPr>
          <w:rFonts w:ascii="GHEA Grapalat" w:hAnsi="GHEA Grapalat"/>
        </w:rPr>
        <w:t xml:space="preserve"> -----</w:t>
      </w:r>
      <w:r w:rsidRPr="00AD29CE">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ins w:id="18" w:author="Inesa Kocharyan" w:date="2025-02-07T11:38:00Z">
        <w:r w:rsidR="003A45B5">
          <w:rPr>
            <w:rStyle w:val="FootnoteReference"/>
            <w:rFonts w:ascii="GHEA Grapalat" w:hAnsi="GHEA Grapalat"/>
          </w:rPr>
          <w:t xml:space="preserve"> </w:t>
        </w:r>
      </w:ins>
      <w:r w:rsidR="003A45B5">
        <w:rPr>
          <w:rStyle w:val="FootnoteReference"/>
          <w:rFonts w:ascii="GHEA Grapalat" w:hAnsi="GHEA Grapalat"/>
        </w:rPr>
        <w:t>26</w:t>
      </w:r>
    </w:p>
    <w:p w14:paraId="5693CD11"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C51467" w14:paraId="3FCB322D" w14:textId="77777777" w:rsidTr="005B7138">
        <w:trPr>
          <w:jc w:val="center"/>
        </w:trPr>
        <w:tc>
          <w:tcPr>
            <w:tcW w:w="4536" w:type="dxa"/>
          </w:tcPr>
          <w:p w14:paraId="7F2EE78E" w14:textId="77777777" w:rsidR="003B2F27" w:rsidRPr="00C51467" w:rsidRDefault="003B2F27" w:rsidP="005B7138">
            <w:pPr>
              <w:widowControl w:val="0"/>
              <w:spacing w:after="160" w:line="360" w:lineRule="auto"/>
              <w:jc w:val="center"/>
              <w:rPr>
                <w:rFonts w:ascii="GHEA Grapalat" w:hAnsi="GHEA Grapalat"/>
                <w:b/>
                <w:sz w:val="22"/>
              </w:rPr>
            </w:pPr>
            <w:r w:rsidRPr="00C51467">
              <w:rPr>
                <w:rFonts w:ascii="GHEA Grapalat" w:hAnsi="GHEA Grapalat"/>
                <w:b/>
                <w:sz w:val="22"/>
              </w:rPr>
              <w:t>ЗАКАЗЧИК</w:t>
            </w:r>
          </w:p>
          <w:p w14:paraId="45761F62" w14:textId="77777777" w:rsidR="003B2F27" w:rsidRPr="00C51467" w:rsidRDefault="003B2F27" w:rsidP="005B7138">
            <w:pPr>
              <w:widowControl w:val="0"/>
              <w:jc w:val="center"/>
              <w:rPr>
                <w:rFonts w:ascii="GHEA Grapalat" w:hAnsi="GHEA Grapalat"/>
                <w:sz w:val="22"/>
              </w:rPr>
            </w:pPr>
            <w:r w:rsidRPr="00C51467">
              <w:rPr>
                <w:rFonts w:ascii="GHEA Grapalat" w:hAnsi="GHEA Grapalat"/>
                <w:sz w:val="22"/>
              </w:rPr>
              <w:t>____________________________</w:t>
            </w:r>
          </w:p>
          <w:p w14:paraId="5F9EC28C" w14:textId="77777777" w:rsidR="003B2F27" w:rsidRPr="00C51467" w:rsidRDefault="003B2F27" w:rsidP="005B7138">
            <w:pPr>
              <w:widowControl w:val="0"/>
              <w:spacing w:after="160" w:line="360" w:lineRule="auto"/>
              <w:jc w:val="center"/>
              <w:rPr>
                <w:rFonts w:ascii="GHEA Grapalat" w:hAnsi="GHEA Grapalat"/>
                <w:sz w:val="22"/>
                <w:vertAlign w:val="superscript"/>
              </w:rPr>
            </w:pPr>
            <w:r w:rsidRPr="00C51467">
              <w:rPr>
                <w:rFonts w:ascii="GHEA Grapalat" w:hAnsi="GHEA Grapalat"/>
                <w:sz w:val="22"/>
                <w:vertAlign w:val="superscript"/>
              </w:rPr>
              <w:t>/подпись/</w:t>
            </w:r>
          </w:p>
          <w:p w14:paraId="689A6DCB" w14:textId="77777777" w:rsidR="003B2F27" w:rsidRPr="00C51467" w:rsidRDefault="003B2F27" w:rsidP="005B7138">
            <w:pPr>
              <w:widowControl w:val="0"/>
              <w:spacing w:after="160" w:line="360" w:lineRule="auto"/>
              <w:jc w:val="center"/>
              <w:rPr>
                <w:rFonts w:ascii="GHEA Grapalat" w:hAnsi="GHEA Grapalat"/>
                <w:sz w:val="22"/>
                <w:lang w:val="en-US"/>
              </w:rPr>
            </w:pPr>
          </w:p>
          <w:p w14:paraId="0772E508" w14:textId="77777777" w:rsidR="003B2F27" w:rsidRPr="00C51467" w:rsidRDefault="003B2F27" w:rsidP="005B7138">
            <w:pPr>
              <w:widowControl w:val="0"/>
              <w:spacing w:after="160" w:line="360" w:lineRule="auto"/>
              <w:jc w:val="center"/>
              <w:rPr>
                <w:rFonts w:ascii="GHEA Grapalat" w:hAnsi="GHEA Grapalat"/>
                <w:sz w:val="22"/>
                <w:lang w:val="en-US"/>
              </w:rPr>
            </w:pPr>
            <w:r w:rsidRPr="00C51467">
              <w:rPr>
                <w:rFonts w:ascii="GHEA Grapalat" w:hAnsi="GHEA Grapalat"/>
                <w:sz w:val="22"/>
              </w:rPr>
              <w:t>М. П.</w:t>
            </w:r>
          </w:p>
        </w:tc>
        <w:tc>
          <w:tcPr>
            <w:tcW w:w="4111" w:type="dxa"/>
          </w:tcPr>
          <w:p w14:paraId="5DC9270A" w14:textId="77777777" w:rsidR="003B2F27" w:rsidRPr="00C51467" w:rsidRDefault="003B2F27" w:rsidP="005B7138">
            <w:pPr>
              <w:widowControl w:val="0"/>
              <w:spacing w:after="160" w:line="360" w:lineRule="auto"/>
              <w:jc w:val="center"/>
              <w:rPr>
                <w:rFonts w:ascii="GHEA Grapalat" w:hAnsi="GHEA Grapalat"/>
                <w:b/>
                <w:sz w:val="22"/>
              </w:rPr>
            </w:pPr>
            <w:r w:rsidRPr="00C51467">
              <w:rPr>
                <w:rFonts w:ascii="GHEA Grapalat" w:hAnsi="GHEA Grapalat"/>
                <w:b/>
                <w:sz w:val="22"/>
              </w:rPr>
              <w:t>ИСПОЛНИТЕЛЬ</w:t>
            </w:r>
          </w:p>
          <w:p w14:paraId="08EBA13F" w14:textId="77777777" w:rsidR="003B2F27" w:rsidRPr="00C51467" w:rsidRDefault="003B2F27" w:rsidP="005B7138">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5295B5F8" w14:textId="77777777" w:rsidR="003B2F27" w:rsidRPr="00C51467" w:rsidRDefault="003B2F27" w:rsidP="005B7138">
            <w:pPr>
              <w:widowControl w:val="0"/>
              <w:spacing w:after="160" w:line="360" w:lineRule="auto"/>
              <w:jc w:val="center"/>
              <w:rPr>
                <w:rFonts w:ascii="GHEA Grapalat" w:hAnsi="GHEA Grapalat"/>
                <w:sz w:val="22"/>
                <w:vertAlign w:val="superscript"/>
              </w:rPr>
            </w:pPr>
            <w:r w:rsidRPr="00C51467">
              <w:rPr>
                <w:rFonts w:ascii="GHEA Grapalat" w:hAnsi="GHEA Grapalat"/>
                <w:sz w:val="22"/>
                <w:vertAlign w:val="superscript"/>
              </w:rPr>
              <w:t>/подпись/</w:t>
            </w:r>
          </w:p>
          <w:p w14:paraId="5472BAE4" w14:textId="77777777" w:rsidR="003B2F27" w:rsidRPr="00C51467" w:rsidRDefault="003B2F27" w:rsidP="005B7138">
            <w:pPr>
              <w:widowControl w:val="0"/>
              <w:spacing w:after="160" w:line="360" w:lineRule="auto"/>
              <w:jc w:val="center"/>
              <w:rPr>
                <w:rFonts w:ascii="GHEA Grapalat" w:hAnsi="GHEA Grapalat"/>
                <w:sz w:val="22"/>
                <w:lang w:val="en-US"/>
              </w:rPr>
            </w:pPr>
          </w:p>
          <w:p w14:paraId="5078A7D3" w14:textId="77777777" w:rsidR="003B2F27" w:rsidRPr="00C51467" w:rsidRDefault="003B2F27" w:rsidP="005B7138">
            <w:pPr>
              <w:widowControl w:val="0"/>
              <w:spacing w:after="160" w:line="360" w:lineRule="auto"/>
              <w:jc w:val="center"/>
              <w:rPr>
                <w:rFonts w:ascii="GHEA Grapalat" w:hAnsi="GHEA Grapalat"/>
                <w:sz w:val="22"/>
                <w:lang w:val="en-US"/>
              </w:rPr>
            </w:pPr>
            <w:r w:rsidRPr="00C51467">
              <w:rPr>
                <w:rFonts w:ascii="GHEA Grapalat" w:hAnsi="GHEA Grapalat"/>
                <w:sz w:val="22"/>
              </w:rPr>
              <w:t>М. П.</w:t>
            </w:r>
          </w:p>
        </w:tc>
      </w:tr>
      <w:tr w:rsidR="00C51467" w:rsidRPr="00C51467" w14:paraId="7826C4E0" w14:textId="77777777" w:rsidTr="005B7138">
        <w:trPr>
          <w:jc w:val="center"/>
        </w:trPr>
        <w:tc>
          <w:tcPr>
            <w:tcW w:w="4536" w:type="dxa"/>
          </w:tcPr>
          <w:p w14:paraId="7150D118" w14:textId="77777777" w:rsidR="00C51467" w:rsidRPr="00C51467" w:rsidRDefault="00C51467" w:rsidP="005B7138">
            <w:pPr>
              <w:widowControl w:val="0"/>
              <w:spacing w:after="160" w:line="360" w:lineRule="auto"/>
              <w:jc w:val="center"/>
              <w:rPr>
                <w:rFonts w:ascii="GHEA Grapalat" w:hAnsi="GHEA Grapalat"/>
                <w:b/>
                <w:sz w:val="22"/>
              </w:rPr>
            </w:pPr>
          </w:p>
        </w:tc>
        <w:tc>
          <w:tcPr>
            <w:tcW w:w="4111" w:type="dxa"/>
          </w:tcPr>
          <w:p w14:paraId="44728360" w14:textId="77777777" w:rsidR="00C51467" w:rsidRPr="00C51467" w:rsidRDefault="00C51467" w:rsidP="005B7138">
            <w:pPr>
              <w:widowControl w:val="0"/>
              <w:spacing w:after="160" w:line="360" w:lineRule="auto"/>
              <w:jc w:val="center"/>
              <w:rPr>
                <w:rFonts w:ascii="GHEA Grapalat" w:hAnsi="GHEA Grapalat"/>
                <w:b/>
                <w:sz w:val="22"/>
              </w:rPr>
            </w:pPr>
          </w:p>
        </w:tc>
      </w:tr>
    </w:tbl>
    <w:p w14:paraId="025BBEC3" w14:textId="77777777" w:rsidR="003A45B5" w:rsidRPr="006F5F33" w:rsidRDefault="003A45B5" w:rsidP="003A45B5">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proofErr w:type="spellStart"/>
      <w:r>
        <w:rPr>
          <w:rFonts w:ascii="GHEA Grapalat" w:hAnsi="GHEA Grapalat"/>
          <w:i/>
        </w:rPr>
        <w:t>двадцатипя</w:t>
      </w:r>
      <w:r w:rsidRPr="006F5F33">
        <w:rPr>
          <w:rFonts w:ascii="GHEA Grapalat" w:hAnsi="GHEA Grapalat"/>
          <w:i/>
        </w:rPr>
        <w:t>тикратный</w:t>
      </w:r>
      <w:proofErr w:type="spellEnd"/>
      <w:r w:rsidRPr="006F5F33">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14B1FC36" w14:textId="77777777" w:rsidR="003A45B5" w:rsidRPr="009E00B3" w:rsidRDefault="003A45B5" w:rsidP="003A45B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B254E08" w14:textId="77777777" w:rsidR="00C31EA7" w:rsidRDefault="003A45B5" w:rsidP="00C31EA7">
      <w:pPr>
        <w:pStyle w:val="FootnoteText"/>
        <w:jc w:val="both"/>
        <w:rPr>
          <w:rStyle w:val="ezkurwreuab5ozgtqnkl"/>
          <w:rFonts w:ascii="Cambria" w:hAnsi="Cambria" w:cs="Cambria"/>
          <w:i/>
        </w:rPr>
      </w:pPr>
      <w:r w:rsidRPr="009E00B3">
        <w:rPr>
          <w:rFonts w:ascii="GHEA Grapalat" w:hAnsi="GHEA Grapalat"/>
          <w:i/>
          <w:lang w:eastAsia="en-US"/>
        </w:rPr>
        <w:tab/>
      </w:r>
      <w:r w:rsidR="00333D83" w:rsidRPr="00333D83">
        <w:rPr>
          <w:rStyle w:val="ezkurwreuab5ozgtqnkl"/>
          <w:rFonts w:ascii="Cambria" w:hAnsi="Cambria" w:cs="Cambria"/>
          <w:i/>
        </w:rPr>
        <w:t>Срок</w:t>
      </w:r>
      <w:r w:rsidR="00333D83" w:rsidRPr="00333D83">
        <w:rPr>
          <w:rStyle w:val="ezkurwreuab5ozgtqnkl"/>
          <w:i/>
        </w:rPr>
        <w:t xml:space="preserve">, </w:t>
      </w:r>
      <w:r w:rsidR="00333D83" w:rsidRPr="00333D83">
        <w:rPr>
          <w:rStyle w:val="ezkurwreuab5ozgtqnkl"/>
          <w:rFonts w:ascii="Cambria" w:hAnsi="Cambria" w:cs="Cambria"/>
          <w:i/>
        </w:rPr>
        <w:t>установленный</w:t>
      </w:r>
      <w:r w:rsidR="00333D83" w:rsidRPr="00310C8A">
        <w:rPr>
          <w:i/>
        </w:rPr>
        <w:t xml:space="preserve"> </w:t>
      </w:r>
      <w:r w:rsidR="00333D83" w:rsidRPr="009159DC">
        <w:rPr>
          <w:rStyle w:val="ezkurwreuab5ozgtqnkl"/>
          <w:rFonts w:ascii="Cambria" w:hAnsi="Cambria" w:cs="Cambria"/>
          <w:i/>
        </w:rPr>
        <w:t>в</w:t>
      </w:r>
      <w:r w:rsidR="00333D83" w:rsidRPr="00B03623">
        <w:rPr>
          <w:rStyle w:val="ezkurwreuab5ozgtqnkl"/>
          <w:i/>
        </w:rPr>
        <w:t xml:space="preserve"> 5</w:t>
      </w:r>
      <w:r w:rsidR="00333D83" w:rsidRPr="00C02E44">
        <w:rPr>
          <w:rStyle w:val="ezkurwreuab5ozgtqnkl"/>
          <w:rFonts w:asciiTheme="minorHAnsi" w:hAnsiTheme="minorHAnsi"/>
          <w:i/>
        </w:rPr>
        <w:t xml:space="preserve">-ом </w:t>
      </w:r>
      <w:r w:rsidR="00333D83" w:rsidRPr="007B69B6">
        <w:rPr>
          <w:i/>
        </w:rPr>
        <w:t xml:space="preserve"> </w:t>
      </w:r>
      <w:r w:rsidR="00333D83" w:rsidRPr="00550165">
        <w:rPr>
          <w:rStyle w:val="ezkurwreuab5ozgtqnkl"/>
          <w:rFonts w:ascii="Cambria" w:hAnsi="Cambria" w:cs="Cambria"/>
          <w:i/>
        </w:rPr>
        <w:t xml:space="preserve"> предложении настоящего</w:t>
      </w:r>
      <w:r w:rsidR="00333D83" w:rsidRPr="00300146">
        <w:rPr>
          <w:i/>
        </w:rPr>
        <w:t xml:space="preserve"> </w:t>
      </w:r>
      <w:r w:rsidR="00333D83" w:rsidRPr="00F2241E">
        <w:rPr>
          <w:rStyle w:val="ezkurwreuab5ozgtqnkl"/>
          <w:rFonts w:ascii="Cambria" w:hAnsi="Cambria" w:cs="Cambria"/>
          <w:i/>
        </w:rPr>
        <w:t>пункта</w:t>
      </w:r>
      <w:r w:rsidR="00333D83" w:rsidRPr="00077E7F">
        <w:rPr>
          <w:i/>
        </w:rPr>
        <w:t xml:space="preserve">, </w:t>
      </w:r>
      <w:r w:rsidR="00333D83" w:rsidRPr="00077E7F">
        <w:rPr>
          <w:rStyle w:val="ezkurwreuab5ozgtqnkl"/>
          <w:rFonts w:ascii="Cambria" w:hAnsi="Cambria" w:cs="Cambria"/>
          <w:i/>
        </w:rPr>
        <w:t>не</w:t>
      </w:r>
      <w:r w:rsidR="00333D83" w:rsidRPr="00077E7F">
        <w:rPr>
          <w:i/>
        </w:rPr>
        <w:t xml:space="preserve"> </w:t>
      </w:r>
      <w:r w:rsidR="00333D83" w:rsidRPr="00077E7F">
        <w:rPr>
          <w:rStyle w:val="ezkurwreuab5ozgtqnkl"/>
          <w:rFonts w:ascii="Cambria" w:hAnsi="Cambria" w:cs="Cambria"/>
          <w:i/>
        </w:rPr>
        <w:t>может</w:t>
      </w:r>
      <w:r w:rsidR="00333D83" w:rsidRPr="002F49F9">
        <w:rPr>
          <w:rStyle w:val="ezkurwreuab5ozgtqnkl"/>
          <w:i/>
        </w:rPr>
        <w:t xml:space="preserve"> </w:t>
      </w:r>
      <w:r w:rsidR="00333D83" w:rsidRPr="002A3146">
        <w:rPr>
          <w:rStyle w:val="ezkurwreuab5ozgtqnkl"/>
          <w:rFonts w:ascii="Cambria" w:hAnsi="Cambria" w:cs="Cambria"/>
          <w:i/>
        </w:rPr>
        <w:t>быть</w:t>
      </w:r>
      <w:r w:rsidR="00333D83" w:rsidRPr="00942A65">
        <w:rPr>
          <w:rStyle w:val="ezkurwreuab5ozgtqnkl"/>
          <w:i/>
        </w:rPr>
        <w:t xml:space="preserve"> </w:t>
      </w:r>
      <w:r w:rsidR="00333D83" w:rsidRPr="00BC78D1">
        <w:rPr>
          <w:rStyle w:val="ezkurwreuab5ozgtqnkl"/>
          <w:rFonts w:ascii="Cambria" w:hAnsi="Cambria" w:cs="Cambria"/>
          <w:i/>
        </w:rPr>
        <w:t>менее</w:t>
      </w:r>
      <w:r w:rsidR="00333D83" w:rsidRPr="00FA1E3B">
        <w:rPr>
          <w:i/>
        </w:rPr>
        <w:t xml:space="preserve"> </w:t>
      </w:r>
      <w:r w:rsidR="00333D83" w:rsidRPr="00FA1E3B">
        <w:rPr>
          <w:rStyle w:val="ezkurwreuab5ozgtqnkl"/>
          <w:i/>
        </w:rPr>
        <w:t>10</w:t>
      </w:r>
      <w:r w:rsidR="00333D83" w:rsidRPr="00C31EA7">
        <w:rPr>
          <w:i/>
        </w:rPr>
        <w:t xml:space="preserve"> </w:t>
      </w:r>
      <w:r w:rsidR="00333D83" w:rsidRPr="00C31EA7">
        <w:rPr>
          <w:rStyle w:val="ezkurwreuab5ozgtqnkl"/>
          <w:rFonts w:ascii="Cambria" w:hAnsi="Cambria" w:cs="Cambria"/>
          <w:i/>
        </w:rPr>
        <w:t>рабочих</w:t>
      </w:r>
      <w:r w:rsidR="00333D83" w:rsidRPr="00C31EA7">
        <w:rPr>
          <w:i/>
        </w:rPr>
        <w:t xml:space="preserve"> </w:t>
      </w:r>
      <w:r w:rsidR="00333D83" w:rsidRPr="00C31EA7">
        <w:rPr>
          <w:rStyle w:val="ezkurwreuab5ozgtqnkl"/>
          <w:rFonts w:ascii="Cambria" w:hAnsi="Cambria" w:cs="Cambria"/>
          <w:i/>
        </w:rPr>
        <w:t>дней.</w:t>
      </w:r>
    </w:p>
    <w:p w14:paraId="312F4C0B" w14:textId="77777777" w:rsidR="00DC22B5" w:rsidRDefault="00DC22B5" w:rsidP="003B2F27">
      <w:pPr>
        <w:widowControl w:val="0"/>
        <w:spacing w:after="160" w:line="360" w:lineRule="auto"/>
        <w:ind w:firstLine="567"/>
        <w:jc w:val="both"/>
        <w:rPr>
          <w:rFonts w:ascii="GHEA Grapalat" w:hAnsi="GHEA Grapalat"/>
          <w:i/>
        </w:rPr>
      </w:pPr>
    </w:p>
    <w:p w14:paraId="7E85123E"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219C2F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159740B" w14:textId="77777777" w:rsidR="003B2F27" w:rsidRDefault="003B2F27" w:rsidP="003B2F27">
      <w:pPr>
        <w:rPr>
          <w:rFonts w:ascii="GHEA Grapalat" w:hAnsi="GHEA Grapalat"/>
        </w:rPr>
      </w:pPr>
      <w:r>
        <w:rPr>
          <w:rFonts w:ascii="GHEA Grapalat" w:hAnsi="GHEA Grapalat"/>
        </w:rPr>
        <w:br w:type="page"/>
      </w:r>
    </w:p>
    <w:p w14:paraId="1FC59C92"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7B1446F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3F30E81" w14:textId="77777777" w:rsidR="003B2F27" w:rsidRPr="00AD29CE" w:rsidRDefault="003B2F27" w:rsidP="003B2F27">
      <w:pPr>
        <w:widowControl w:val="0"/>
        <w:spacing w:after="160" w:line="360" w:lineRule="auto"/>
        <w:jc w:val="center"/>
        <w:rPr>
          <w:rFonts w:ascii="GHEA Grapalat" w:hAnsi="GHEA Grapalat"/>
        </w:rPr>
      </w:pPr>
    </w:p>
    <w:p w14:paraId="2E803B1D"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6"/>
        <w:t>*</w:t>
      </w:r>
    </w:p>
    <w:p w14:paraId="08688F9F"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738"/>
        <w:gridCol w:w="2374"/>
        <w:gridCol w:w="1104"/>
        <w:gridCol w:w="1271"/>
        <w:gridCol w:w="778"/>
        <w:gridCol w:w="1028"/>
        <w:gridCol w:w="1376"/>
        <w:gridCol w:w="14"/>
      </w:tblGrid>
      <w:tr w:rsidR="003B2F27" w:rsidRPr="00E40AC8" w14:paraId="5E8F1929" w14:textId="77777777" w:rsidTr="0030695F">
        <w:trPr>
          <w:trHeight w:val="422"/>
          <w:jc w:val="center"/>
        </w:trPr>
        <w:tc>
          <w:tcPr>
            <w:tcW w:w="11231" w:type="dxa"/>
            <w:gridSpan w:val="9"/>
          </w:tcPr>
          <w:p w14:paraId="2E5A703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473234C1" w14:textId="77777777" w:rsidTr="0030695F">
        <w:trPr>
          <w:gridAfter w:val="1"/>
          <w:wAfter w:w="14" w:type="dxa"/>
          <w:trHeight w:val="247"/>
          <w:jc w:val="center"/>
        </w:trPr>
        <w:tc>
          <w:tcPr>
            <w:tcW w:w="1548" w:type="dxa"/>
            <w:vMerge w:val="restart"/>
            <w:vAlign w:val="center"/>
          </w:tcPr>
          <w:p w14:paraId="32C5226C"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номер предусмотренного приглашением лота</w:t>
            </w:r>
          </w:p>
        </w:tc>
        <w:tc>
          <w:tcPr>
            <w:tcW w:w="1738" w:type="dxa"/>
            <w:vMerge w:val="restart"/>
            <w:vAlign w:val="center"/>
          </w:tcPr>
          <w:p w14:paraId="4FC64B9F"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промежуточный код, предусмотренный планом закупок по классификации ЕЗК (CPV)</w:t>
            </w:r>
          </w:p>
        </w:tc>
        <w:tc>
          <w:tcPr>
            <w:tcW w:w="2374" w:type="dxa"/>
            <w:vMerge w:val="restart"/>
            <w:vAlign w:val="center"/>
          </w:tcPr>
          <w:p w14:paraId="054FEA0F"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техническая характеристика</w:t>
            </w:r>
          </w:p>
        </w:tc>
        <w:tc>
          <w:tcPr>
            <w:tcW w:w="1104" w:type="dxa"/>
            <w:vMerge w:val="restart"/>
            <w:vAlign w:val="center"/>
          </w:tcPr>
          <w:p w14:paraId="65D2E603"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единица измерения</w:t>
            </w:r>
          </w:p>
        </w:tc>
        <w:tc>
          <w:tcPr>
            <w:tcW w:w="1271" w:type="dxa"/>
            <w:vMerge w:val="restart"/>
            <w:vAlign w:val="center"/>
          </w:tcPr>
          <w:p w14:paraId="66CEF381"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общая цена/драмов РА</w:t>
            </w:r>
          </w:p>
        </w:tc>
        <w:tc>
          <w:tcPr>
            <w:tcW w:w="778" w:type="dxa"/>
            <w:vMerge w:val="restart"/>
            <w:vAlign w:val="center"/>
          </w:tcPr>
          <w:p w14:paraId="2C6083B7"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общий объем</w:t>
            </w:r>
          </w:p>
        </w:tc>
        <w:tc>
          <w:tcPr>
            <w:tcW w:w="2404" w:type="dxa"/>
            <w:gridSpan w:val="2"/>
            <w:vAlign w:val="center"/>
          </w:tcPr>
          <w:p w14:paraId="0DA9D3E2"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предоставления</w:t>
            </w:r>
          </w:p>
        </w:tc>
      </w:tr>
      <w:tr w:rsidR="003B2F27" w:rsidRPr="00E40AC8" w14:paraId="2E5DDBEA" w14:textId="77777777" w:rsidTr="0030695F">
        <w:trPr>
          <w:gridAfter w:val="1"/>
          <w:wAfter w:w="14" w:type="dxa"/>
          <w:trHeight w:val="501"/>
          <w:jc w:val="center"/>
        </w:trPr>
        <w:tc>
          <w:tcPr>
            <w:tcW w:w="1548" w:type="dxa"/>
            <w:vMerge/>
            <w:vAlign w:val="center"/>
          </w:tcPr>
          <w:p w14:paraId="6C1EBE08" w14:textId="77777777" w:rsidR="003B2F27" w:rsidRPr="0030695F" w:rsidRDefault="003B2F27" w:rsidP="005B7138">
            <w:pPr>
              <w:widowControl w:val="0"/>
              <w:spacing w:after="120"/>
              <w:jc w:val="center"/>
              <w:rPr>
                <w:rFonts w:ascii="GHEA Grapalat" w:hAnsi="GHEA Grapalat"/>
                <w:sz w:val="16"/>
                <w:szCs w:val="20"/>
              </w:rPr>
            </w:pPr>
          </w:p>
        </w:tc>
        <w:tc>
          <w:tcPr>
            <w:tcW w:w="1738" w:type="dxa"/>
            <w:vMerge/>
            <w:vAlign w:val="center"/>
          </w:tcPr>
          <w:p w14:paraId="726D24A7" w14:textId="77777777" w:rsidR="003B2F27" w:rsidRPr="0030695F" w:rsidRDefault="003B2F27" w:rsidP="005B7138">
            <w:pPr>
              <w:widowControl w:val="0"/>
              <w:spacing w:after="120"/>
              <w:jc w:val="center"/>
              <w:rPr>
                <w:rFonts w:ascii="GHEA Grapalat" w:hAnsi="GHEA Grapalat"/>
                <w:sz w:val="16"/>
                <w:szCs w:val="20"/>
              </w:rPr>
            </w:pPr>
          </w:p>
        </w:tc>
        <w:tc>
          <w:tcPr>
            <w:tcW w:w="2374" w:type="dxa"/>
            <w:vMerge/>
            <w:vAlign w:val="center"/>
          </w:tcPr>
          <w:p w14:paraId="6023FC4C" w14:textId="77777777" w:rsidR="003B2F27" w:rsidRPr="0030695F" w:rsidRDefault="003B2F27" w:rsidP="005B7138">
            <w:pPr>
              <w:widowControl w:val="0"/>
              <w:spacing w:after="120"/>
              <w:jc w:val="center"/>
              <w:rPr>
                <w:rFonts w:ascii="GHEA Grapalat" w:hAnsi="GHEA Grapalat"/>
                <w:sz w:val="16"/>
                <w:szCs w:val="20"/>
              </w:rPr>
            </w:pPr>
          </w:p>
        </w:tc>
        <w:tc>
          <w:tcPr>
            <w:tcW w:w="1104" w:type="dxa"/>
            <w:vMerge/>
            <w:vAlign w:val="center"/>
          </w:tcPr>
          <w:p w14:paraId="5F92E386" w14:textId="77777777" w:rsidR="003B2F27" w:rsidRPr="0030695F" w:rsidRDefault="003B2F27" w:rsidP="005B7138">
            <w:pPr>
              <w:widowControl w:val="0"/>
              <w:spacing w:after="120"/>
              <w:jc w:val="center"/>
              <w:rPr>
                <w:rFonts w:ascii="GHEA Grapalat" w:hAnsi="GHEA Grapalat"/>
                <w:sz w:val="16"/>
                <w:szCs w:val="20"/>
              </w:rPr>
            </w:pPr>
          </w:p>
        </w:tc>
        <w:tc>
          <w:tcPr>
            <w:tcW w:w="1271" w:type="dxa"/>
            <w:vMerge/>
            <w:vAlign w:val="center"/>
          </w:tcPr>
          <w:p w14:paraId="212F6572" w14:textId="77777777" w:rsidR="003B2F27" w:rsidRPr="0030695F" w:rsidRDefault="003B2F27" w:rsidP="005B7138">
            <w:pPr>
              <w:widowControl w:val="0"/>
              <w:spacing w:after="120"/>
              <w:jc w:val="center"/>
              <w:rPr>
                <w:rFonts w:ascii="GHEA Grapalat" w:hAnsi="GHEA Grapalat"/>
                <w:sz w:val="16"/>
                <w:szCs w:val="20"/>
              </w:rPr>
            </w:pPr>
          </w:p>
        </w:tc>
        <w:tc>
          <w:tcPr>
            <w:tcW w:w="778" w:type="dxa"/>
            <w:vMerge/>
            <w:vAlign w:val="center"/>
          </w:tcPr>
          <w:p w14:paraId="3253911E" w14:textId="77777777" w:rsidR="003B2F27" w:rsidRPr="0030695F" w:rsidRDefault="003B2F27" w:rsidP="005B7138">
            <w:pPr>
              <w:widowControl w:val="0"/>
              <w:spacing w:after="120"/>
              <w:jc w:val="center"/>
              <w:rPr>
                <w:rFonts w:ascii="GHEA Grapalat" w:hAnsi="GHEA Grapalat"/>
                <w:sz w:val="16"/>
                <w:szCs w:val="20"/>
              </w:rPr>
            </w:pPr>
          </w:p>
        </w:tc>
        <w:tc>
          <w:tcPr>
            <w:tcW w:w="1028" w:type="dxa"/>
            <w:vAlign w:val="center"/>
          </w:tcPr>
          <w:p w14:paraId="4AF30969" w14:textId="77777777" w:rsidR="003B2F27" w:rsidRPr="0030695F" w:rsidRDefault="003B2F27" w:rsidP="005B7138">
            <w:pPr>
              <w:widowControl w:val="0"/>
              <w:spacing w:after="120"/>
              <w:jc w:val="center"/>
              <w:rPr>
                <w:rFonts w:ascii="GHEA Grapalat" w:hAnsi="GHEA Grapalat"/>
                <w:sz w:val="16"/>
                <w:szCs w:val="20"/>
              </w:rPr>
            </w:pPr>
            <w:r w:rsidRPr="0030695F">
              <w:rPr>
                <w:rFonts w:ascii="GHEA Grapalat" w:hAnsi="GHEA Grapalat"/>
                <w:sz w:val="16"/>
                <w:szCs w:val="20"/>
              </w:rPr>
              <w:t>адрес</w:t>
            </w:r>
          </w:p>
        </w:tc>
        <w:tc>
          <w:tcPr>
            <w:tcW w:w="1376" w:type="dxa"/>
            <w:vAlign w:val="center"/>
          </w:tcPr>
          <w:p w14:paraId="68BCCEFE" w14:textId="77777777" w:rsidR="003B2F27" w:rsidRPr="0030695F" w:rsidRDefault="003B2F27" w:rsidP="005B7138">
            <w:pPr>
              <w:widowControl w:val="0"/>
              <w:spacing w:after="120"/>
              <w:jc w:val="center"/>
              <w:rPr>
                <w:rFonts w:ascii="GHEA Grapalat" w:hAnsi="GHEA Grapalat"/>
                <w:sz w:val="16"/>
                <w:szCs w:val="20"/>
                <w:lang w:val="en-US"/>
              </w:rPr>
            </w:pPr>
            <w:r w:rsidRPr="0030695F">
              <w:rPr>
                <w:rFonts w:ascii="GHEA Grapalat" w:hAnsi="GHEA Grapalat"/>
                <w:sz w:val="16"/>
                <w:szCs w:val="20"/>
              </w:rPr>
              <w:t>срок</w:t>
            </w:r>
            <w:r w:rsidRPr="0030695F">
              <w:rPr>
                <w:rStyle w:val="FootnoteReference"/>
                <w:rFonts w:ascii="GHEA Grapalat" w:hAnsi="GHEA Grapalat"/>
                <w:sz w:val="16"/>
                <w:szCs w:val="20"/>
              </w:rPr>
              <w:footnoteReference w:customMarkFollows="1" w:id="17"/>
              <w:t>**</w:t>
            </w:r>
          </w:p>
        </w:tc>
      </w:tr>
      <w:tr w:rsidR="0030695F" w:rsidRPr="00E40AC8" w14:paraId="4EE8451F" w14:textId="77777777" w:rsidTr="0030695F">
        <w:trPr>
          <w:gridAfter w:val="1"/>
          <w:wAfter w:w="14" w:type="dxa"/>
          <w:trHeight w:val="277"/>
          <w:jc w:val="center"/>
        </w:trPr>
        <w:tc>
          <w:tcPr>
            <w:tcW w:w="1548" w:type="dxa"/>
          </w:tcPr>
          <w:p w14:paraId="61CA5A3A" w14:textId="3755B311" w:rsidR="0030695F" w:rsidRPr="00DE6D2D" w:rsidRDefault="0030695F" w:rsidP="0030695F">
            <w:pPr>
              <w:widowControl w:val="0"/>
              <w:spacing w:after="120"/>
              <w:jc w:val="center"/>
              <w:rPr>
                <w:rFonts w:ascii="GHEA Grapalat" w:hAnsi="GHEA Grapalat"/>
                <w:sz w:val="20"/>
                <w:lang w:val="hy-AM"/>
              </w:rPr>
            </w:pPr>
            <w:r>
              <w:rPr>
                <w:rFonts w:ascii="GHEA Grapalat" w:hAnsi="GHEA Grapalat"/>
                <w:sz w:val="20"/>
                <w:lang w:val="hy-AM"/>
              </w:rPr>
              <w:t>1</w:t>
            </w:r>
          </w:p>
        </w:tc>
        <w:tc>
          <w:tcPr>
            <w:tcW w:w="1738" w:type="dxa"/>
          </w:tcPr>
          <w:p w14:paraId="2AF44215" w14:textId="75409CCC" w:rsidR="0030695F" w:rsidRPr="00E40AC8" w:rsidRDefault="0030695F" w:rsidP="0030695F">
            <w:pPr>
              <w:widowControl w:val="0"/>
              <w:spacing w:after="120"/>
              <w:jc w:val="center"/>
              <w:rPr>
                <w:rFonts w:ascii="GHEA Grapalat" w:hAnsi="GHEA Grapalat"/>
                <w:sz w:val="20"/>
              </w:rPr>
            </w:pPr>
            <w:r w:rsidRPr="00C31606">
              <w:rPr>
                <w:rFonts w:ascii="GHEA Grapalat" w:hAnsi="GHEA Grapalat" w:cs="Calibri"/>
                <w:color w:val="000000"/>
                <w:sz w:val="16"/>
                <w:szCs w:val="16"/>
              </w:rPr>
              <w:t>71351540</w:t>
            </w:r>
          </w:p>
        </w:tc>
        <w:tc>
          <w:tcPr>
            <w:tcW w:w="2374" w:type="dxa"/>
          </w:tcPr>
          <w:p w14:paraId="0CDE68C7"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качества выполнения работ по капитальному ремонту автомобильной дороги, ведущей к селу Сарнахпюр общины Ани Ширакской области Республики Армения, км 0+000 – км 1+200</w:t>
            </w:r>
          </w:p>
          <w:p w14:paraId="4B664A52"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Общие требования к предоставлению услуги</w:t>
            </w:r>
          </w:p>
          <w:p w14:paraId="2E3E1630"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должен осуществляться на основании проектно-сметной документации, предоставленной заказчиком, и обеспечивать выполнение строительных работ с требуемым качеством и в соответствии с техническими проектами, техническими условиями и другими договорными документами.</w:t>
            </w:r>
          </w:p>
          <w:p w14:paraId="1EE60695"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технический контроль в соответствии с положениями Приказа Министра градостроительства № 44 от 28.04.1998 г. «Инструкция по осуществлению технического контроля качества строительства», обеспечивая ежедневное присутствие на строительной площадке технического контролера, назначенного Исполнителем услуг. В случае необоснованного отсутствия на строительной площадке технического контролера, назначенного Исполнителем услуг, Исполнителем услуг несет ответственность в порядке, установленном договором.</w:t>
            </w:r>
          </w:p>
          <w:p w14:paraId="79973F1E"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Контролировать ход строительных работ, обеспечивать соответствие рабочему проекту, положениям договора и действующим строительным нормам, периодически фотографировать состояние объекта строительства.</w:t>
            </w:r>
          </w:p>
          <w:p w14:paraId="3A5D5C8F"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Утверждать и контролировать программу производства работ.</w:t>
            </w:r>
          </w:p>
          <w:p w14:paraId="2AB49AC4"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и контролировать качество материалов и ход строительных работ, чтобы обеспечить их соответствие спецификациям и другим договорным документам. Запрещать или заменять материалы, не соответствующие установленным требованиям.</w:t>
            </w:r>
          </w:p>
          <w:p w14:paraId="6DA2093F"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Оценивать и контролировать ход строительных работ, не допускать явных задержек в выполнении работ, обеспечивать завершение строительных работ в соответствии с графиком, указанным в договоре.</w:t>
            </w:r>
          </w:p>
          <w:p w14:paraId="7C49B0FE"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результаты всех лабораторных испытаний, необходимых для обеспечения качества.</w:t>
            </w:r>
          </w:p>
          <w:p w14:paraId="3217EAE6"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все документы, необходимые для осуществления соответствующих платежей.</w:t>
            </w:r>
          </w:p>
          <w:p w14:paraId="5A9B3F50"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контроль качества и объемов работ. Утверждать документы, необходимые для оплаты, если работы выполнены с требуемым качеством и объемом.</w:t>
            </w:r>
          </w:p>
          <w:p w14:paraId="10D8BE07"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Разъяснять подрядчику вопросы, связанные с проектной документацией. Осуществлять надзор на рабочих площадках для обеспечения безопасности строительных работ. Поручить подрядчику обеспечить наличие необходимых знаков, освещения и других мер безопасности на рабочих площадках.</w:t>
            </w:r>
          </w:p>
          <w:p w14:paraId="65FEBD7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Ведение необходимой ежедневной документации, необходимой для технического контроля за ходом выполнения работ (включая ежедневные акты выполненных работ и другие необходимые документы).</w:t>
            </w:r>
          </w:p>
          <w:p w14:paraId="78B7CE3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Проверка и утверждение исполнительных чертежей, подготовленных подрядчиком.</w:t>
            </w:r>
          </w:p>
          <w:p w14:paraId="3E6F9044" w14:textId="77777777" w:rsidR="0030695F"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Обязательное требование: Осуществление технического контроля в сфере градостроительства, за исключением работ, не требующих разрешения на строительство/</w:t>
            </w:r>
            <w:r>
              <w:rPr>
                <w:rFonts w:ascii="GHEA Grapalat" w:hAnsi="GHEA Grapalat" w:cs="Sylfaen"/>
                <w:b/>
                <w:bCs/>
                <w:color w:val="000000" w:themeColor="text1"/>
                <w:sz w:val="12"/>
                <w:szCs w:val="18"/>
                <w:lang w:val="hy-AM"/>
              </w:rPr>
              <w:t>лицензии 1-ого или 2-го класса</w:t>
            </w:r>
            <w:r w:rsidRPr="00DC13B3">
              <w:rPr>
                <w:rFonts w:ascii="GHEA Grapalat" w:hAnsi="GHEA Grapalat" w:cs="Sylfaen"/>
                <w:b/>
                <w:bCs/>
                <w:color w:val="000000" w:themeColor="text1"/>
                <w:sz w:val="12"/>
                <w:szCs w:val="18"/>
                <w:lang w:val="hy-AM"/>
              </w:rPr>
              <w:t>/транспортных путей, включая вкладку.</w:t>
            </w:r>
          </w:p>
          <w:p w14:paraId="58FE4AA8"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Требования к отчетности</w:t>
            </w:r>
          </w:p>
          <w:p w14:paraId="2E82F396"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Подрядчик обязан предоставлять Заказчику текущие и итоговые отчеты об оказанных услугах, являющиеся документами, обосновывающими акты сдачи-приемки оказанных услуг.</w:t>
            </w:r>
          </w:p>
          <w:p w14:paraId="70C79230"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соответствии с периодом действия каждого акта выполнения строительных работ, включая перечень выполненных работ и копии технической документации, подтверждающей и подтверждающей выполненные работы (краткое описание выполненных строительных работ и услуг по техническому надзору за данный период, справки (форма 2), результаты лабораторных испытаний, сертификаты качества материалов и конструкций, акты выполненных (промежуточных) работ, фотографии выполненных (промежуточных) работ (в печатном и электронном виде), схемы, разрешительные документы и другие необходимые документы). Заключительный отчет должен включать копии следующих документов: чертежи окончательного исполнения, акт окончательного исполнения, краткую описательную характеристику за весь период строительных работ, фотографии завершенного строительного объекта (в печатном и электронном виде).</w:t>
            </w:r>
          </w:p>
          <w:p w14:paraId="33402D54"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течение трех дней после подписания Исполнителем каждого акта выполненных строительных работ вместе с актами сдачи-приемки услуг.</w:t>
            </w:r>
          </w:p>
          <w:p w14:paraId="4017CCF4"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Заключительный отчет предоставляется в течение трех дней после подписания Исполнителем окончательного акта выполненных строительных работ.</w:t>
            </w:r>
          </w:p>
          <w:p w14:paraId="6C1E7385"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Нормативные требования</w:t>
            </w:r>
          </w:p>
          <w:p w14:paraId="6742AF1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Услуги по техническому контролю предоставляются в соответствии с:</w:t>
            </w:r>
          </w:p>
          <w:p w14:paraId="04434C30"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Законом РА «О градостроительстве»</w:t>
            </w:r>
          </w:p>
          <w:p w14:paraId="24CE909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Приказом Министра градостроительства № 44 от 28.04.1998 г. «Инструкция по осуществлению технического контроля качества строительства»</w:t>
            </w:r>
          </w:p>
          <w:p w14:paraId="238D27A7" w14:textId="77777777" w:rsidR="0030695F" w:rsidRPr="00DC13B3" w:rsidRDefault="0030695F" w:rsidP="0030695F">
            <w:pPr>
              <w:rPr>
                <w:rFonts w:ascii="GHEA Grapalat" w:hAnsi="GHEA Grapalat"/>
                <w:bCs/>
                <w:color w:val="000000" w:themeColor="text1"/>
                <w:kern w:val="32"/>
                <w:sz w:val="16"/>
                <w:szCs w:val="16"/>
                <w:lang w:val="hy-AM"/>
              </w:rPr>
            </w:pPr>
          </w:p>
          <w:p w14:paraId="7936F9BF"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Постановлением Правительства РА № N 526-Н от 04 мая 2017 г.</w:t>
            </w:r>
          </w:p>
          <w:p w14:paraId="7797DF64" w14:textId="4D180A8C" w:rsidR="0030695F" w:rsidRPr="00E40AC8" w:rsidRDefault="0030695F" w:rsidP="0030695F">
            <w:pPr>
              <w:widowControl w:val="0"/>
              <w:spacing w:after="120"/>
              <w:jc w:val="center"/>
              <w:rPr>
                <w:rFonts w:ascii="GHEA Grapalat" w:hAnsi="GHEA Grapalat"/>
                <w:sz w:val="20"/>
              </w:rPr>
            </w:pPr>
            <w:r w:rsidRPr="00DC13B3">
              <w:rPr>
                <w:rFonts w:ascii="GHEA Grapalat" w:hAnsi="GHEA Grapalat"/>
                <w:bCs/>
                <w:color w:val="000000" w:themeColor="text1"/>
                <w:kern w:val="32"/>
                <w:sz w:val="16"/>
                <w:szCs w:val="16"/>
                <w:lang w:val="hy-AM"/>
              </w:rPr>
              <w:t>Обеспечить постоянное присутствие технического специалиста на объекте.</w:t>
            </w:r>
          </w:p>
        </w:tc>
        <w:tc>
          <w:tcPr>
            <w:tcW w:w="1104" w:type="dxa"/>
          </w:tcPr>
          <w:p w14:paraId="1861EF46" w14:textId="081CCAE9" w:rsidR="0030695F" w:rsidRPr="00DE6D2D" w:rsidRDefault="0030695F" w:rsidP="0030695F">
            <w:pPr>
              <w:widowControl w:val="0"/>
              <w:spacing w:after="120"/>
              <w:jc w:val="center"/>
              <w:rPr>
                <w:rFonts w:ascii="GHEA Grapalat" w:hAnsi="GHEA Grapalat"/>
                <w:sz w:val="20"/>
              </w:rPr>
            </w:pPr>
            <w:r>
              <w:rPr>
                <w:rFonts w:ascii="GHEA Grapalat" w:hAnsi="GHEA Grapalat"/>
                <w:sz w:val="20"/>
              </w:rPr>
              <w:t>драм</w:t>
            </w:r>
          </w:p>
        </w:tc>
        <w:tc>
          <w:tcPr>
            <w:tcW w:w="1271" w:type="dxa"/>
          </w:tcPr>
          <w:p w14:paraId="0025124C" w14:textId="77777777" w:rsidR="0030695F" w:rsidRPr="00E40AC8" w:rsidRDefault="0030695F" w:rsidP="0030695F">
            <w:pPr>
              <w:widowControl w:val="0"/>
              <w:spacing w:after="120"/>
              <w:jc w:val="center"/>
              <w:rPr>
                <w:rFonts w:ascii="GHEA Grapalat" w:hAnsi="GHEA Grapalat"/>
                <w:sz w:val="20"/>
              </w:rPr>
            </w:pPr>
          </w:p>
        </w:tc>
        <w:tc>
          <w:tcPr>
            <w:tcW w:w="778" w:type="dxa"/>
          </w:tcPr>
          <w:p w14:paraId="293B9420" w14:textId="750F156C" w:rsidR="0030695F" w:rsidRPr="00E40AC8" w:rsidRDefault="0030695F" w:rsidP="0030695F">
            <w:pPr>
              <w:widowControl w:val="0"/>
              <w:spacing w:after="120"/>
              <w:jc w:val="center"/>
              <w:rPr>
                <w:rFonts w:ascii="GHEA Grapalat" w:hAnsi="GHEA Grapalat"/>
                <w:sz w:val="20"/>
              </w:rPr>
            </w:pPr>
            <w:r>
              <w:rPr>
                <w:rFonts w:ascii="GHEA Grapalat" w:hAnsi="GHEA Grapalat"/>
                <w:sz w:val="20"/>
              </w:rPr>
              <w:t>1</w:t>
            </w:r>
          </w:p>
        </w:tc>
        <w:tc>
          <w:tcPr>
            <w:tcW w:w="1028" w:type="dxa"/>
            <w:vAlign w:val="center"/>
          </w:tcPr>
          <w:p w14:paraId="6DAE5109" w14:textId="02E0E33A"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РА, Ширакская область, община Ани, поселок Сарнахбюр</w:t>
            </w:r>
          </w:p>
        </w:tc>
        <w:tc>
          <w:tcPr>
            <w:tcW w:w="1376" w:type="dxa"/>
          </w:tcPr>
          <w:p w14:paraId="5367C473" w14:textId="6D11B996"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Договор вступает в силу с даты вступления в силу договора купли-продажи строительных работ и действует до завершения строительных работ /при предоставлении финансовых средств - после вступления в силу заключенного между сторонами соглашения.</w:t>
            </w:r>
          </w:p>
        </w:tc>
      </w:tr>
      <w:tr w:rsidR="0030695F" w:rsidRPr="00E40AC8" w14:paraId="48062A4D" w14:textId="77777777" w:rsidTr="0030695F">
        <w:trPr>
          <w:gridAfter w:val="1"/>
          <w:wAfter w:w="14" w:type="dxa"/>
          <w:trHeight w:val="439"/>
          <w:jc w:val="center"/>
        </w:trPr>
        <w:tc>
          <w:tcPr>
            <w:tcW w:w="1548" w:type="dxa"/>
          </w:tcPr>
          <w:p w14:paraId="3FB08BD5" w14:textId="6DC36140" w:rsidR="0030695F" w:rsidRPr="00DE6D2D" w:rsidRDefault="0030695F" w:rsidP="0030695F">
            <w:pPr>
              <w:widowControl w:val="0"/>
              <w:spacing w:after="120"/>
              <w:jc w:val="center"/>
              <w:rPr>
                <w:rFonts w:ascii="GHEA Grapalat" w:hAnsi="GHEA Grapalat"/>
                <w:sz w:val="20"/>
                <w:lang w:val="hy-AM"/>
              </w:rPr>
            </w:pPr>
            <w:r>
              <w:rPr>
                <w:rFonts w:ascii="GHEA Grapalat" w:hAnsi="GHEA Grapalat"/>
                <w:sz w:val="20"/>
                <w:lang w:val="hy-AM"/>
              </w:rPr>
              <w:t>2</w:t>
            </w:r>
          </w:p>
        </w:tc>
        <w:tc>
          <w:tcPr>
            <w:tcW w:w="1738" w:type="dxa"/>
          </w:tcPr>
          <w:p w14:paraId="72F12E7C" w14:textId="4ACC23B6" w:rsidR="0030695F" w:rsidRPr="00E40AC8" w:rsidRDefault="0030695F" w:rsidP="0030695F">
            <w:pPr>
              <w:widowControl w:val="0"/>
              <w:spacing w:after="120"/>
              <w:jc w:val="center"/>
              <w:rPr>
                <w:rFonts w:ascii="GHEA Grapalat" w:hAnsi="GHEA Grapalat"/>
                <w:sz w:val="20"/>
              </w:rPr>
            </w:pPr>
            <w:r w:rsidRPr="00C31606">
              <w:rPr>
                <w:rFonts w:ascii="GHEA Grapalat" w:hAnsi="GHEA Grapalat" w:cs="Calibri"/>
                <w:color w:val="000000"/>
                <w:sz w:val="16"/>
                <w:szCs w:val="16"/>
              </w:rPr>
              <w:t>71351540</w:t>
            </w:r>
          </w:p>
        </w:tc>
        <w:tc>
          <w:tcPr>
            <w:tcW w:w="2374" w:type="dxa"/>
          </w:tcPr>
          <w:p w14:paraId="2E5987EF"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качества выполнения работ по капитальному ремонту внутрижилой улицы села Сарнахпюр общины Ани Ширакской области Республики Армения</w:t>
            </w:r>
          </w:p>
          <w:p w14:paraId="3BC0A4F4"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Общие требования к предоставлению услуги</w:t>
            </w:r>
          </w:p>
          <w:p w14:paraId="68850944"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должен осуществляться на основании проектно-сметной документации, предоставленной заказчиком, и обеспечивать выполнение строительных работ с требуемым качеством и в соответствии с инженерными проектами, техническими условиями и другими договорными документами.</w:t>
            </w:r>
          </w:p>
          <w:p w14:paraId="52C173BB"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технический контроль в соответствии с положениями Приказа Министра градостроительства № 44 от 28.04.1998 г. «Инструкция по осуществлению технического контроля качества строительства», обеспечивая ежедневное присутствие на строительной площадке технического контролера, назначенного Исполнителем услуг. В случае необоснованного отсутствия на строительной площадке технического контролера, назначенного Исполнителем услуг, Исполнителем услуг является исполнитель, несущий ответственность в порядке, установленном договором.</w:t>
            </w:r>
          </w:p>
          <w:p w14:paraId="6281BAB4"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Контролировать ход строительных работ, обеспечивать соответствие рабочему проекту, положениям договора и действующим строительным нормам, периодически фотографировать состояние объекта строительства.</w:t>
            </w:r>
          </w:p>
          <w:p w14:paraId="25E46934"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Утверждать и контролировать программу производства работ.</w:t>
            </w:r>
          </w:p>
          <w:p w14:paraId="46A4B340"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и контролировать качество материалов и ход строительных работ, чтобы обеспечить их соответствие спецификациям и другим договорным документам. Запрещать или заменять материалы, не соответствующие установленным требованиям.</w:t>
            </w:r>
          </w:p>
          <w:p w14:paraId="377D8367"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Оценивать и контролировать ход строительных работ, не допускать явных задержек в выполнении работ, обеспечивать завершение строительных работ в соответствии с графиком, указанным в договоре.</w:t>
            </w:r>
          </w:p>
          <w:p w14:paraId="6526E87F"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результаты всех лабораторных испытаний, необходимых для обеспечения качества.</w:t>
            </w:r>
          </w:p>
          <w:p w14:paraId="20B2476D"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все документы, необходимые для осуществления соответствующих платежей.</w:t>
            </w:r>
          </w:p>
          <w:p w14:paraId="726ADAA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контроль качества и объемов работ. Утверждать документы, необходимые для оплаты, если работы выполнены с требуемым качеством и объемом.</w:t>
            </w:r>
          </w:p>
          <w:p w14:paraId="0853A332"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Разъяснять подрядчику вопросы, связанные с проектной документацией. Осуществлять надзор на рабочих площадках для обеспечения безопасности строительных работ. Поручить подрядчику обеспечить наличие необходимых знаков, освещения и других мер безопасности на рабочих площадках.</w:t>
            </w:r>
          </w:p>
          <w:p w14:paraId="0BA87D53"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Ведение необходимой ежедневной документации, необходимой для технического контроля за ходом выполнения работ (включая ежедневные акты выполненных работ и другие необходимые документы).</w:t>
            </w:r>
          </w:p>
          <w:p w14:paraId="59DC898E"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Проверка и утверждение исполнительных чертежей, подготовленных подрядчиком.</w:t>
            </w:r>
          </w:p>
          <w:p w14:paraId="7C95F376" w14:textId="77777777" w:rsidR="0030695F"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Обязательное требование: Осуществление технического контроля в сфере градостроительства, за исключением работ, не требующих разрешения на строительство/</w:t>
            </w:r>
            <w:r>
              <w:rPr>
                <w:rFonts w:ascii="GHEA Grapalat" w:hAnsi="GHEA Grapalat" w:cs="Sylfaen"/>
                <w:b/>
                <w:bCs/>
                <w:color w:val="000000" w:themeColor="text1"/>
                <w:sz w:val="12"/>
                <w:szCs w:val="18"/>
                <w:lang w:val="hy-AM"/>
              </w:rPr>
              <w:t>лицензии 1-ого или 2-го класса</w:t>
            </w:r>
            <w:r w:rsidRPr="00DC13B3">
              <w:rPr>
                <w:rFonts w:ascii="GHEA Grapalat" w:hAnsi="GHEA Grapalat" w:cs="Sylfaen"/>
                <w:b/>
                <w:bCs/>
                <w:color w:val="000000" w:themeColor="text1"/>
                <w:sz w:val="12"/>
                <w:szCs w:val="18"/>
                <w:lang w:val="hy-AM"/>
              </w:rPr>
              <w:t>/транспортных путей, включая вкладку.</w:t>
            </w:r>
          </w:p>
          <w:p w14:paraId="1FA9DEC5"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Требования к отчетности</w:t>
            </w:r>
          </w:p>
          <w:p w14:paraId="52D3EA6E"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Подрядчик обязан предоставлять Заказчику текущие и итоговые отчеты об оказанных услугах, являющиеся документами, обосновывающими акты сдачи-приемки оказанных услуг.</w:t>
            </w:r>
          </w:p>
          <w:p w14:paraId="26D5670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соответствии с периодом действия каждого акта выполнения строительных работ, включая перечень выполненных работ и копии технической документации, подтверждающей и подтверждающей выполненные работы (краткое описание выполненных строительных работ и услуг по техническому надзору за данный период, справки (форма 2), результаты лабораторных испытаний, сертификаты качества материалов и конструкций, акты выполненных (промежуточных) работ, фотографии выполненных (промежуточных) работ (в печатном и электронном виде), схемы, разрешительные документы и другие необходимые документы). Заключительный отчет должен включать копии следующих документов: чертежи окончательного исполнения, акт окончательного исполнения, краткую описательную характеристику за весь период строительных работ, фотографии завершенного строительного объекта (в печатном и электронном виде).</w:t>
            </w:r>
          </w:p>
          <w:p w14:paraId="63DDAAE4"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течение трех дней после подписания Исполнителем каждого акта выполненных строительных работ вместе с актами сдачи-приемки услуг.</w:t>
            </w:r>
          </w:p>
          <w:p w14:paraId="49F1CDA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Заключительный отчет предоставляется в течение трех дней после подписания Исполнителем окончательного акта выполненных строительных работ.</w:t>
            </w:r>
          </w:p>
          <w:p w14:paraId="5C6AB3C4"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Нормативные требования</w:t>
            </w:r>
          </w:p>
          <w:p w14:paraId="047F3FF9"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Услуги по техническому контролю предоставляются в соответствии с:</w:t>
            </w:r>
          </w:p>
          <w:p w14:paraId="20C5D7CD"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Законом РА «О градостроительстве»</w:t>
            </w:r>
          </w:p>
          <w:p w14:paraId="60F48A9E"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Приказом Министра градостроительства № 44 от 28.04.1998 г. «Инструкция по осуществлению технического контроля качества строительства»</w:t>
            </w:r>
          </w:p>
          <w:p w14:paraId="2076C39D" w14:textId="77777777" w:rsidR="0030695F" w:rsidRPr="00DC13B3" w:rsidRDefault="0030695F" w:rsidP="0030695F">
            <w:pPr>
              <w:rPr>
                <w:rFonts w:ascii="GHEA Grapalat" w:hAnsi="GHEA Grapalat"/>
                <w:bCs/>
                <w:color w:val="000000" w:themeColor="text1"/>
                <w:kern w:val="32"/>
                <w:sz w:val="16"/>
                <w:szCs w:val="16"/>
                <w:lang w:val="hy-AM"/>
              </w:rPr>
            </w:pPr>
          </w:p>
          <w:p w14:paraId="073B2D50"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Постановлением Правительства РА № N 526-Н от 04 мая 2017 г.</w:t>
            </w:r>
          </w:p>
          <w:p w14:paraId="29914F86" w14:textId="04461049" w:rsidR="0030695F" w:rsidRPr="00E40AC8" w:rsidRDefault="0030695F" w:rsidP="0030695F">
            <w:pPr>
              <w:widowControl w:val="0"/>
              <w:spacing w:after="120"/>
              <w:jc w:val="center"/>
              <w:rPr>
                <w:rFonts w:ascii="GHEA Grapalat" w:hAnsi="GHEA Grapalat"/>
                <w:sz w:val="20"/>
              </w:rPr>
            </w:pPr>
            <w:r w:rsidRPr="00DC13B3">
              <w:rPr>
                <w:rFonts w:ascii="GHEA Grapalat" w:hAnsi="GHEA Grapalat"/>
                <w:bCs/>
                <w:color w:val="000000" w:themeColor="text1"/>
                <w:kern w:val="32"/>
                <w:sz w:val="16"/>
                <w:szCs w:val="16"/>
                <w:lang w:val="hy-AM"/>
              </w:rPr>
              <w:t>Обеспечить постоянное присутствие технического специалиста на объекте.</w:t>
            </w:r>
          </w:p>
        </w:tc>
        <w:tc>
          <w:tcPr>
            <w:tcW w:w="1104" w:type="dxa"/>
          </w:tcPr>
          <w:p w14:paraId="46A4808D" w14:textId="7827DAD6" w:rsidR="0030695F" w:rsidRPr="00E40AC8" w:rsidRDefault="0030695F" w:rsidP="0030695F">
            <w:pPr>
              <w:widowControl w:val="0"/>
              <w:spacing w:after="120"/>
              <w:jc w:val="center"/>
              <w:rPr>
                <w:rFonts w:ascii="GHEA Grapalat" w:hAnsi="GHEA Grapalat"/>
                <w:sz w:val="20"/>
              </w:rPr>
            </w:pPr>
            <w:r w:rsidRPr="007B5CB8">
              <w:rPr>
                <w:rFonts w:ascii="GHEA Grapalat" w:hAnsi="GHEA Grapalat"/>
                <w:sz w:val="20"/>
              </w:rPr>
              <w:t>драм</w:t>
            </w:r>
          </w:p>
        </w:tc>
        <w:tc>
          <w:tcPr>
            <w:tcW w:w="1271" w:type="dxa"/>
          </w:tcPr>
          <w:p w14:paraId="2FE475E5" w14:textId="60B6662E" w:rsidR="0030695F" w:rsidRPr="00E40AC8" w:rsidRDefault="0030695F" w:rsidP="0030695F">
            <w:pPr>
              <w:widowControl w:val="0"/>
              <w:spacing w:after="120"/>
              <w:jc w:val="center"/>
              <w:rPr>
                <w:rFonts w:ascii="GHEA Grapalat" w:hAnsi="GHEA Grapalat"/>
                <w:sz w:val="20"/>
              </w:rPr>
            </w:pPr>
          </w:p>
        </w:tc>
        <w:tc>
          <w:tcPr>
            <w:tcW w:w="778" w:type="dxa"/>
          </w:tcPr>
          <w:p w14:paraId="6A8B8F68" w14:textId="5EB5C618" w:rsidR="0030695F" w:rsidRPr="00E40AC8" w:rsidRDefault="0030695F" w:rsidP="0030695F">
            <w:pPr>
              <w:widowControl w:val="0"/>
              <w:spacing w:after="120"/>
              <w:jc w:val="center"/>
              <w:rPr>
                <w:rFonts w:ascii="GHEA Grapalat" w:hAnsi="GHEA Grapalat"/>
                <w:sz w:val="20"/>
              </w:rPr>
            </w:pPr>
            <w:r>
              <w:rPr>
                <w:rFonts w:ascii="GHEA Grapalat" w:hAnsi="GHEA Grapalat"/>
                <w:sz w:val="20"/>
              </w:rPr>
              <w:t>1</w:t>
            </w:r>
          </w:p>
        </w:tc>
        <w:tc>
          <w:tcPr>
            <w:tcW w:w="1028" w:type="dxa"/>
            <w:vAlign w:val="center"/>
          </w:tcPr>
          <w:p w14:paraId="070971FC" w14:textId="0879D601"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РА, Ширакская область, община Ани, поселок Сарнахбюр</w:t>
            </w:r>
          </w:p>
        </w:tc>
        <w:tc>
          <w:tcPr>
            <w:tcW w:w="1376" w:type="dxa"/>
          </w:tcPr>
          <w:p w14:paraId="106684ED" w14:textId="5C09A8BA"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Договор вступает в силу с даты вступления в силу договора купли-продажи строительных работ и действует до завершения строительных работ /при предоставлении финансовых средств - после вступления в силу заключенного между сторонами соглашения.</w:t>
            </w:r>
          </w:p>
        </w:tc>
      </w:tr>
      <w:tr w:rsidR="0030695F" w:rsidRPr="00E40AC8" w14:paraId="45D02E5B" w14:textId="77777777" w:rsidTr="0030695F">
        <w:trPr>
          <w:gridAfter w:val="1"/>
          <w:wAfter w:w="14" w:type="dxa"/>
          <w:trHeight w:val="439"/>
          <w:jc w:val="center"/>
        </w:trPr>
        <w:tc>
          <w:tcPr>
            <w:tcW w:w="1548" w:type="dxa"/>
          </w:tcPr>
          <w:p w14:paraId="1DB00D5C" w14:textId="7B76B86D" w:rsidR="0030695F" w:rsidRPr="00DE6D2D" w:rsidRDefault="0030695F" w:rsidP="0030695F">
            <w:pPr>
              <w:widowControl w:val="0"/>
              <w:spacing w:after="120"/>
              <w:jc w:val="center"/>
              <w:rPr>
                <w:rFonts w:ascii="GHEA Grapalat" w:hAnsi="GHEA Grapalat"/>
                <w:sz w:val="20"/>
                <w:lang w:val="hy-AM"/>
              </w:rPr>
            </w:pPr>
            <w:r>
              <w:rPr>
                <w:rFonts w:ascii="GHEA Grapalat" w:hAnsi="GHEA Grapalat"/>
                <w:sz w:val="20"/>
                <w:lang w:val="hy-AM"/>
              </w:rPr>
              <w:t>3</w:t>
            </w:r>
          </w:p>
        </w:tc>
        <w:tc>
          <w:tcPr>
            <w:tcW w:w="1738" w:type="dxa"/>
          </w:tcPr>
          <w:p w14:paraId="05FD4663" w14:textId="1482E2A6" w:rsidR="0030695F" w:rsidRPr="00E40AC8" w:rsidRDefault="0030695F" w:rsidP="0030695F">
            <w:pPr>
              <w:widowControl w:val="0"/>
              <w:spacing w:after="120"/>
              <w:jc w:val="center"/>
              <w:rPr>
                <w:rFonts w:ascii="GHEA Grapalat" w:hAnsi="GHEA Grapalat"/>
                <w:sz w:val="20"/>
              </w:rPr>
            </w:pPr>
            <w:r w:rsidRPr="00C31606">
              <w:rPr>
                <w:rFonts w:ascii="GHEA Grapalat" w:hAnsi="GHEA Grapalat" w:cs="Calibri"/>
                <w:color w:val="000000"/>
                <w:sz w:val="16"/>
                <w:szCs w:val="16"/>
              </w:rPr>
              <w:t>71351540</w:t>
            </w:r>
          </w:p>
        </w:tc>
        <w:tc>
          <w:tcPr>
            <w:tcW w:w="2374" w:type="dxa"/>
          </w:tcPr>
          <w:p w14:paraId="0EEB792B"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качества асфальтирования 1-й и 2-й улиц пос. Ланджик общины Ани Ширакской области Республики Армения</w:t>
            </w:r>
          </w:p>
          <w:p w14:paraId="7A942662"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Общие требования к предоставлению услуг</w:t>
            </w:r>
          </w:p>
          <w:p w14:paraId="20916D8C"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должен осуществляться на основании проектно-сметной документации, предоставленной заказчиком, и обеспечивать выполнение строительных работ с требуемым качеством и в соответствии с инженерными проектами, техническими условиями и другими договорными документами.</w:t>
            </w:r>
          </w:p>
          <w:p w14:paraId="062455B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технический контроль в соответствии с положениями Приказа Министра градостроительства № 44 от 28.04.1998 г. «Инструкция по осуществлению технического контроля качества строительства», обеспечивая ежедневное присутствие на строительной площадке технического контролера, назначенного Исполнителем услуг. В случае необоснованного отсутствия на строительной площадке технического контролера, назначенного Исполнителем услуг, Исполнитель услуг несет ответственность в порядке, установленном договором.</w:t>
            </w:r>
          </w:p>
          <w:p w14:paraId="3AF96716"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Контролировать ход строительных работ, обеспечивать соответствие рабочему проекту, положениям договора и действующим строительным нормам, периодически фотографировать состояние объекта строительства.</w:t>
            </w:r>
          </w:p>
          <w:p w14:paraId="0CF47868"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Утверждать и контролировать программу производства работ.</w:t>
            </w:r>
          </w:p>
          <w:p w14:paraId="19BBF737"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и контролировать качество материалов и ход строительных работ, чтобы обеспечить их соответствие спецификациям и другим договорным документам. Запрещать или заменять материалы, не соответствующие установленным требованиям.</w:t>
            </w:r>
          </w:p>
          <w:p w14:paraId="5B07ACC1"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Оценивать и контролировать ход строительных работ, не допускать явных задержек в выполнении работ, обеспечивать завершение строительных работ в соответствии с графиком, указанным в договоре.</w:t>
            </w:r>
          </w:p>
          <w:p w14:paraId="507B55A8"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результаты всех лабораторных испытаний, необходимых для обеспечения качества.</w:t>
            </w:r>
          </w:p>
          <w:p w14:paraId="2691FD4D"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все документы, необходимые для осуществления соответствующих платежей.</w:t>
            </w:r>
          </w:p>
          <w:p w14:paraId="49AF42B2"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контроль качества и объемов работ. Утверждать документы, необходимые для оплаты, если работы выполнены с требуемым качеством и объемом.</w:t>
            </w:r>
          </w:p>
          <w:p w14:paraId="639E8AB1"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Разъяснять подрядчику вопросы, связанные с проектной документацией. Осуществлять надзор на рабочих площадках для обеспечения безопасности строительных работ. Поручить подрядчику обеспечить наличие необходимых знаков, освещения и других мер безопасности на рабочих площадках.</w:t>
            </w:r>
          </w:p>
          <w:p w14:paraId="543B94F2"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Ведение необходимой ежедневной документации, необходимой для технического контроля за ходом выполнения работ (включая ежедневные акты выполненных работ и другие необходимые документы).</w:t>
            </w:r>
          </w:p>
          <w:p w14:paraId="0CCDF04B"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Проверка и утверждение исполнительных чертежей, подготовленных подрядчиком.</w:t>
            </w:r>
          </w:p>
          <w:p w14:paraId="538821B2" w14:textId="77777777" w:rsidR="0030695F"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Обязательное требование: Осуществление технического контроля в сфере градостроительства, за исключением работ, не требующих разрешения на строительство/</w:t>
            </w:r>
            <w:r>
              <w:rPr>
                <w:rFonts w:ascii="GHEA Grapalat" w:hAnsi="GHEA Grapalat" w:cs="Sylfaen"/>
                <w:b/>
                <w:bCs/>
                <w:color w:val="000000" w:themeColor="text1"/>
                <w:sz w:val="12"/>
                <w:szCs w:val="18"/>
                <w:lang w:val="hy-AM"/>
              </w:rPr>
              <w:t>лицензии 1-ого или 2-го класса</w:t>
            </w:r>
            <w:r w:rsidRPr="00DC13B3">
              <w:rPr>
                <w:rFonts w:ascii="GHEA Grapalat" w:hAnsi="GHEA Grapalat" w:cs="Sylfaen"/>
                <w:b/>
                <w:bCs/>
                <w:color w:val="000000" w:themeColor="text1"/>
                <w:sz w:val="12"/>
                <w:szCs w:val="18"/>
                <w:lang w:val="hy-AM"/>
              </w:rPr>
              <w:t>/транспортных путей, включая вкладку.</w:t>
            </w:r>
          </w:p>
          <w:p w14:paraId="2881893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Требования к отчетности</w:t>
            </w:r>
          </w:p>
          <w:p w14:paraId="0C7933B6"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Подрядчик обязан предоставлять Заказчику текущие и итоговые отчеты об оказанных услугах, являющиеся документами, обосновывающими акты сдачи-приемки оказанных услуг.</w:t>
            </w:r>
          </w:p>
          <w:p w14:paraId="20C179DA"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соответствии с периодом действия каждого акта выполнения строительных работ, включая перечень выполненных работ и копии технической документации, подтверждающей и подтверждающей выполненные работы (краткое описание выполненных строительных работ и услуг по техническому надзору за данный период, справки (форма 2), результаты лабораторных испытаний, сертификаты качества материалов и конструкций, акты выполненных (промежуточных) работ, фотографии выполненных (промежуточных) работ (в печатном и электронном виде), схемы, разрешительные документы и другие необходимые документы). Заключительный отчет должен включать копии следующих документов: чертежи окончательного исполнения, акт окончательного исполнения, краткую описательную характеристику за весь период строительных работ, фотографии завершенного строительного объекта (в печатном и электронном виде).</w:t>
            </w:r>
          </w:p>
          <w:p w14:paraId="396C6488"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течение трех дней после подписания Исполнителем каждого акта выполненных строительных работ вместе с актами сдачи-приемки услуг.</w:t>
            </w:r>
          </w:p>
          <w:p w14:paraId="0E598210"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Заключительный отчет предоставляется в течение трех дней после подписания Исполнителем окончательного акта выполненных строительных работ.</w:t>
            </w:r>
          </w:p>
          <w:p w14:paraId="1ADF4C5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Нормативные требования</w:t>
            </w:r>
          </w:p>
          <w:p w14:paraId="037FBB96"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Услуги по техническому контролю предоставляются в соответствии с:</w:t>
            </w:r>
          </w:p>
          <w:p w14:paraId="564C1C25"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Законом РА «О градостроительстве»</w:t>
            </w:r>
          </w:p>
          <w:p w14:paraId="40E08930"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Приказом Министра градостроительства № 44 от 28.04.1998 г. «Инструкция по осуществлению технического контроля качества строительства»</w:t>
            </w:r>
          </w:p>
          <w:p w14:paraId="00FBD6CD" w14:textId="77777777" w:rsidR="0030695F" w:rsidRPr="00DC13B3" w:rsidRDefault="0030695F" w:rsidP="0030695F">
            <w:pPr>
              <w:rPr>
                <w:rFonts w:ascii="GHEA Grapalat" w:hAnsi="GHEA Grapalat"/>
                <w:bCs/>
                <w:color w:val="000000" w:themeColor="text1"/>
                <w:kern w:val="32"/>
                <w:sz w:val="16"/>
                <w:szCs w:val="16"/>
                <w:lang w:val="hy-AM"/>
              </w:rPr>
            </w:pPr>
          </w:p>
          <w:p w14:paraId="586C1A36"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Постановлением Правительства РА № N 526-Н от 04 мая 2017 г.</w:t>
            </w:r>
          </w:p>
          <w:p w14:paraId="6081EDC6" w14:textId="46367C1C" w:rsidR="0030695F" w:rsidRPr="00E40AC8" w:rsidRDefault="0030695F" w:rsidP="0030695F">
            <w:pPr>
              <w:widowControl w:val="0"/>
              <w:spacing w:after="120"/>
              <w:jc w:val="center"/>
              <w:rPr>
                <w:rFonts w:ascii="GHEA Grapalat" w:hAnsi="GHEA Grapalat"/>
                <w:sz w:val="20"/>
              </w:rPr>
            </w:pPr>
            <w:r w:rsidRPr="00DC13B3">
              <w:rPr>
                <w:rFonts w:ascii="GHEA Grapalat" w:hAnsi="GHEA Grapalat"/>
                <w:bCs/>
                <w:color w:val="000000" w:themeColor="text1"/>
                <w:kern w:val="32"/>
                <w:sz w:val="16"/>
                <w:szCs w:val="16"/>
                <w:lang w:val="hy-AM"/>
              </w:rPr>
              <w:t>Обеспечить постоянное присутствие технического специалиста на объекте.</w:t>
            </w:r>
          </w:p>
        </w:tc>
        <w:tc>
          <w:tcPr>
            <w:tcW w:w="1104" w:type="dxa"/>
          </w:tcPr>
          <w:p w14:paraId="738BAC67" w14:textId="2C033350" w:rsidR="0030695F" w:rsidRPr="00E40AC8" w:rsidRDefault="0030695F" w:rsidP="0030695F">
            <w:pPr>
              <w:widowControl w:val="0"/>
              <w:spacing w:after="120"/>
              <w:jc w:val="center"/>
              <w:rPr>
                <w:rFonts w:ascii="GHEA Grapalat" w:hAnsi="GHEA Grapalat"/>
                <w:sz w:val="20"/>
              </w:rPr>
            </w:pPr>
            <w:r w:rsidRPr="007B5CB8">
              <w:rPr>
                <w:rFonts w:ascii="GHEA Grapalat" w:hAnsi="GHEA Grapalat"/>
                <w:sz w:val="20"/>
              </w:rPr>
              <w:t>драм</w:t>
            </w:r>
          </w:p>
        </w:tc>
        <w:tc>
          <w:tcPr>
            <w:tcW w:w="1271" w:type="dxa"/>
          </w:tcPr>
          <w:p w14:paraId="5061E5B3" w14:textId="507AEB7F" w:rsidR="0030695F" w:rsidRPr="00E40AC8" w:rsidRDefault="0030695F" w:rsidP="0030695F">
            <w:pPr>
              <w:widowControl w:val="0"/>
              <w:spacing w:after="120"/>
              <w:jc w:val="center"/>
              <w:rPr>
                <w:rFonts w:ascii="GHEA Grapalat" w:hAnsi="GHEA Grapalat"/>
                <w:sz w:val="20"/>
              </w:rPr>
            </w:pPr>
          </w:p>
        </w:tc>
        <w:tc>
          <w:tcPr>
            <w:tcW w:w="778" w:type="dxa"/>
          </w:tcPr>
          <w:p w14:paraId="56B5EEA6" w14:textId="7E7D7C47" w:rsidR="0030695F" w:rsidRPr="00E40AC8" w:rsidRDefault="0030695F" w:rsidP="0030695F">
            <w:pPr>
              <w:widowControl w:val="0"/>
              <w:spacing w:after="120"/>
              <w:jc w:val="center"/>
              <w:rPr>
                <w:rFonts w:ascii="GHEA Grapalat" w:hAnsi="GHEA Grapalat"/>
                <w:sz w:val="20"/>
              </w:rPr>
            </w:pPr>
            <w:r>
              <w:rPr>
                <w:rFonts w:ascii="GHEA Grapalat" w:hAnsi="GHEA Grapalat"/>
                <w:sz w:val="20"/>
              </w:rPr>
              <w:t>1</w:t>
            </w:r>
          </w:p>
        </w:tc>
        <w:tc>
          <w:tcPr>
            <w:tcW w:w="1028" w:type="dxa"/>
            <w:vAlign w:val="center"/>
          </w:tcPr>
          <w:p w14:paraId="1C91425B" w14:textId="4513A51B"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РА, Ширакская область, община Ани, поселок Ланджик</w:t>
            </w:r>
          </w:p>
        </w:tc>
        <w:tc>
          <w:tcPr>
            <w:tcW w:w="1376" w:type="dxa"/>
          </w:tcPr>
          <w:p w14:paraId="0BAB4DB1" w14:textId="799ABD83"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Договор вступает в силу с даты вступления в силу договора купли-продажи строительных работ и действует до завершения строительных работ /при предоставлении финансовых средств - после вступления в силу заключенного между сторонами соглашения.</w:t>
            </w:r>
          </w:p>
        </w:tc>
      </w:tr>
      <w:tr w:rsidR="0030695F" w:rsidRPr="00E40AC8" w14:paraId="175BC9B4" w14:textId="77777777" w:rsidTr="0030695F">
        <w:trPr>
          <w:gridAfter w:val="1"/>
          <w:wAfter w:w="14" w:type="dxa"/>
          <w:trHeight w:val="439"/>
          <w:jc w:val="center"/>
        </w:trPr>
        <w:tc>
          <w:tcPr>
            <w:tcW w:w="1548" w:type="dxa"/>
          </w:tcPr>
          <w:p w14:paraId="321227CC" w14:textId="148E2842" w:rsidR="0030695F" w:rsidRPr="00DE6D2D" w:rsidRDefault="0030695F" w:rsidP="0030695F">
            <w:pPr>
              <w:widowControl w:val="0"/>
              <w:spacing w:after="120"/>
              <w:jc w:val="center"/>
              <w:rPr>
                <w:rFonts w:ascii="GHEA Grapalat" w:hAnsi="GHEA Grapalat"/>
                <w:sz w:val="20"/>
                <w:lang w:val="hy-AM"/>
              </w:rPr>
            </w:pPr>
            <w:r>
              <w:rPr>
                <w:rFonts w:ascii="GHEA Grapalat" w:hAnsi="GHEA Grapalat"/>
                <w:sz w:val="20"/>
                <w:lang w:val="hy-AM"/>
              </w:rPr>
              <w:t>4</w:t>
            </w:r>
          </w:p>
        </w:tc>
        <w:tc>
          <w:tcPr>
            <w:tcW w:w="1738" w:type="dxa"/>
          </w:tcPr>
          <w:p w14:paraId="7D8D8018" w14:textId="7C3DB27F" w:rsidR="0030695F" w:rsidRPr="00E40AC8" w:rsidRDefault="0030695F" w:rsidP="0030695F">
            <w:pPr>
              <w:widowControl w:val="0"/>
              <w:spacing w:after="120"/>
              <w:jc w:val="center"/>
              <w:rPr>
                <w:rFonts w:ascii="GHEA Grapalat" w:hAnsi="GHEA Grapalat"/>
                <w:sz w:val="20"/>
              </w:rPr>
            </w:pPr>
            <w:r w:rsidRPr="00C31606">
              <w:rPr>
                <w:rFonts w:ascii="GHEA Grapalat" w:hAnsi="GHEA Grapalat" w:cs="Calibri"/>
                <w:color w:val="000000"/>
                <w:sz w:val="16"/>
                <w:szCs w:val="16"/>
              </w:rPr>
              <w:t>71351540</w:t>
            </w:r>
          </w:p>
        </w:tc>
        <w:tc>
          <w:tcPr>
            <w:tcW w:w="2374" w:type="dxa"/>
          </w:tcPr>
          <w:p w14:paraId="33441218"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качества капитального ремонта внутренней улицы села Дзитанков общины Ани Ширакской области Республики Армения</w:t>
            </w:r>
          </w:p>
          <w:p w14:paraId="5576E6F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Общие требования к предоставлению услуги</w:t>
            </w:r>
          </w:p>
          <w:p w14:paraId="4D87F0DE"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Технический контроль должен осуществляться на основании проектно-сметной документации, предоставленной заказчиком, и обеспечивать выполнение строительных работ с требуемым качеством и в соответствии с инженерными проектами, техническими условиями и другими договорными документами.</w:t>
            </w:r>
          </w:p>
          <w:p w14:paraId="73304BA3"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технический контроль в соответствии с положениями Приказа Министра градостроительства № 44 от 28.04.1998 г. «Инструкция по осуществлению технического контроля качества строительства», обеспечивая ежедневное присутствие на строительной площадке технического контролера, назначенного Исполнителем услуг. В случае необоснованного отсутствия на строительной площадке технического контролера, назначенного Исполнителем услуг, Исполнителем услуг несет ответственность в порядке, установленном договором.</w:t>
            </w:r>
          </w:p>
          <w:p w14:paraId="1ED2A800"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Контролировать ход строительных работ, обеспечивать соответствие рабочему проекту, положениям договора и действующим строительным нормам, периодически фотографировать состояние объекта строительства.</w:t>
            </w:r>
          </w:p>
          <w:p w14:paraId="1283BE2D"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Утверждать и контролировать программу производства работ.</w:t>
            </w:r>
          </w:p>
          <w:p w14:paraId="63238456"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и контролировать качество материалов и ход строительных работ, чтобы обеспечить их соответствие спецификациям и другим договорным документам. Запрещать или заменять материалы, не соответствующие установленным требованиям.</w:t>
            </w:r>
          </w:p>
          <w:p w14:paraId="6498B5BA"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Оценивать и контролировать ход строительных работ, не допускать явных задержек в выполнении работ, обеспечивать завершение строительных работ в соответствии с графиком, указанным в договоре.</w:t>
            </w:r>
          </w:p>
          <w:p w14:paraId="51807C48"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результаты всех лабораторных испытаний, необходимых для обеспечения качества.</w:t>
            </w:r>
          </w:p>
          <w:p w14:paraId="492CBC95"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Проверять все документы, необходимые для осуществления соответствующих платежей.</w:t>
            </w:r>
          </w:p>
          <w:p w14:paraId="544B8595"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Осуществлять ежедневный контроль качества и объемов работ. Утверждать документы, необходимые для оплаты, если работы выполнены с требуемым качеством и объемом.</w:t>
            </w:r>
          </w:p>
          <w:p w14:paraId="70507CB8"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Разъяснять подрядчику вопросы, связанные с проектной документацией. Осуществлять надзор на рабочих площадках для обеспечения безопасности строительных работ. Поручить подрядчику обеспечить наличие необходимых знаков, освещения и других мер безопасности на рабочих площадках.</w:t>
            </w:r>
          </w:p>
          <w:p w14:paraId="5ACD85A5"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Ведение необходимой ежедневной документации, необходимой для технического контроля за ходом выполнения работ (включая ежедневные акты выполненных работ и другие необходимые документы).</w:t>
            </w:r>
          </w:p>
          <w:p w14:paraId="198CECE0" w14:textId="77777777" w:rsidR="0030695F" w:rsidRPr="00DC13B3"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 Проверка и утверждение исполнительных чертежей, подготовленных подрядчиком.</w:t>
            </w:r>
          </w:p>
          <w:p w14:paraId="4E68105C" w14:textId="77777777" w:rsidR="0030695F" w:rsidRDefault="0030695F" w:rsidP="0030695F">
            <w:pPr>
              <w:rPr>
                <w:rFonts w:ascii="GHEA Grapalat" w:hAnsi="GHEA Grapalat" w:cs="Sylfaen"/>
                <w:b/>
                <w:bCs/>
                <w:color w:val="000000" w:themeColor="text1"/>
                <w:sz w:val="12"/>
                <w:szCs w:val="18"/>
                <w:lang w:val="hy-AM"/>
              </w:rPr>
            </w:pPr>
            <w:r w:rsidRPr="00DC13B3">
              <w:rPr>
                <w:rFonts w:ascii="GHEA Grapalat" w:hAnsi="GHEA Grapalat" w:cs="Sylfaen"/>
                <w:b/>
                <w:bCs/>
                <w:color w:val="000000" w:themeColor="text1"/>
                <w:sz w:val="12"/>
                <w:szCs w:val="18"/>
                <w:lang w:val="hy-AM"/>
              </w:rPr>
              <w:t>Обязательное требование: Осуществление технического контроля в сфере градостроительства, за исключением работ, не требующих разрешения на строительство/</w:t>
            </w:r>
            <w:r>
              <w:rPr>
                <w:rFonts w:ascii="GHEA Grapalat" w:hAnsi="GHEA Grapalat" w:cs="Sylfaen"/>
                <w:b/>
                <w:bCs/>
                <w:color w:val="000000" w:themeColor="text1"/>
                <w:sz w:val="12"/>
                <w:szCs w:val="18"/>
                <w:lang w:val="hy-AM"/>
              </w:rPr>
              <w:t>лицензии 1-ого или 2-го класса</w:t>
            </w:r>
            <w:r w:rsidRPr="00DC13B3">
              <w:rPr>
                <w:rFonts w:ascii="GHEA Grapalat" w:hAnsi="GHEA Grapalat" w:cs="Sylfaen"/>
                <w:b/>
                <w:bCs/>
                <w:color w:val="000000" w:themeColor="text1"/>
                <w:sz w:val="12"/>
                <w:szCs w:val="18"/>
                <w:lang w:val="hy-AM"/>
              </w:rPr>
              <w:t>/транспортных путей, включая вкладку.</w:t>
            </w:r>
          </w:p>
          <w:p w14:paraId="0948821A"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Требования к отчетности</w:t>
            </w:r>
          </w:p>
          <w:p w14:paraId="3DB3C968"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Подрядчик обязан предоставлять Заказчику текущие и итоговые отчеты об оказанных услугах, являющиеся документами, обосновывающими акты сдачи-приемки оказанных услуг.</w:t>
            </w:r>
          </w:p>
          <w:p w14:paraId="354269D5"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соответствии с периодом действия каждого акта выполнения строительных работ, включая перечень выполненных работ и копии технической документации, подтверждающей и подтверждающей выполненные работы (краткое описание выполненных строительных работ и услуг по техническому надзору за данный период, справки (форма 2), результаты лабораторных испытаний, сертификаты качества материалов и конструкций, акты выполненных (промежуточных) работ, фотографии выполненных (промежуточных) работ (в печатном и электронном виде), схемы, разрешительные документы и другие необходимые документы). Заключительный отчет должен включать копии следующих документов: чертежи окончательного исполнения, акт окончательного исполнения, краткую описательную характеристику за весь период строительных работ, фотографии завершенного строительного объекта (в печатном и электронном виде).</w:t>
            </w:r>
          </w:p>
          <w:p w14:paraId="4FE2DC0E"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Текущие отчеты предоставляются в течение трех дней после подписания Исполнителем каждого акта выполненных строительных работ вместе с актами сдачи-приемки услуг.</w:t>
            </w:r>
          </w:p>
          <w:p w14:paraId="4D20F075"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Заключительный отчет предоставляется в течение трех дней после подписания Исполнителем окончательного акта выполненных строительных работ.</w:t>
            </w:r>
          </w:p>
          <w:p w14:paraId="03B59D83"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Нормативные требования</w:t>
            </w:r>
          </w:p>
          <w:p w14:paraId="6968585E"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Услуги по техническому контролю предоставляются в соответствии с:</w:t>
            </w:r>
          </w:p>
          <w:p w14:paraId="63130DAD"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Законом РА «О градостроительстве»</w:t>
            </w:r>
          </w:p>
          <w:p w14:paraId="6D008587"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 Приказом Министра градостроительства № 44 от 28.04.1998 г. «Инструкция по осуществлению технического контроля качества строительства»</w:t>
            </w:r>
          </w:p>
          <w:p w14:paraId="480F8A86" w14:textId="77777777" w:rsidR="0030695F" w:rsidRPr="00DC13B3" w:rsidRDefault="0030695F" w:rsidP="0030695F">
            <w:pPr>
              <w:rPr>
                <w:rFonts w:ascii="GHEA Grapalat" w:hAnsi="GHEA Grapalat"/>
                <w:bCs/>
                <w:color w:val="000000" w:themeColor="text1"/>
                <w:kern w:val="32"/>
                <w:sz w:val="16"/>
                <w:szCs w:val="16"/>
                <w:lang w:val="hy-AM"/>
              </w:rPr>
            </w:pPr>
          </w:p>
          <w:p w14:paraId="17420189" w14:textId="77777777" w:rsidR="0030695F" w:rsidRPr="00DC13B3" w:rsidRDefault="0030695F" w:rsidP="0030695F">
            <w:pPr>
              <w:rPr>
                <w:rFonts w:ascii="GHEA Grapalat" w:hAnsi="GHEA Grapalat"/>
                <w:bCs/>
                <w:color w:val="000000" w:themeColor="text1"/>
                <w:kern w:val="32"/>
                <w:sz w:val="16"/>
                <w:szCs w:val="16"/>
                <w:lang w:val="hy-AM"/>
              </w:rPr>
            </w:pPr>
            <w:r w:rsidRPr="00DC13B3">
              <w:rPr>
                <w:rFonts w:ascii="GHEA Grapalat" w:hAnsi="GHEA Grapalat"/>
                <w:bCs/>
                <w:color w:val="000000" w:themeColor="text1"/>
                <w:kern w:val="32"/>
                <w:sz w:val="16"/>
                <w:szCs w:val="16"/>
                <w:lang w:val="hy-AM"/>
              </w:rPr>
              <w:t>Постановлением Правительства РА № N 526-Н от 04 мая 2017 г.</w:t>
            </w:r>
          </w:p>
          <w:p w14:paraId="38780165" w14:textId="5A41A9DA" w:rsidR="0030695F" w:rsidRPr="00E40AC8" w:rsidRDefault="0030695F" w:rsidP="0030695F">
            <w:pPr>
              <w:widowControl w:val="0"/>
              <w:spacing w:after="120"/>
              <w:jc w:val="center"/>
              <w:rPr>
                <w:rFonts w:ascii="GHEA Grapalat" w:hAnsi="GHEA Grapalat"/>
                <w:sz w:val="20"/>
              </w:rPr>
            </w:pPr>
            <w:r w:rsidRPr="00DC13B3">
              <w:rPr>
                <w:rFonts w:ascii="GHEA Grapalat" w:hAnsi="GHEA Grapalat"/>
                <w:bCs/>
                <w:color w:val="000000" w:themeColor="text1"/>
                <w:kern w:val="32"/>
                <w:sz w:val="16"/>
                <w:szCs w:val="16"/>
                <w:lang w:val="hy-AM"/>
              </w:rPr>
              <w:t>Обеспечить постоянное присутствие технического специалиста на объекте.</w:t>
            </w:r>
          </w:p>
        </w:tc>
        <w:tc>
          <w:tcPr>
            <w:tcW w:w="1104" w:type="dxa"/>
          </w:tcPr>
          <w:p w14:paraId="6EDA5016" w14:textId="11D44960" w:rsidR="0030695F" w:rsidRPr="00E40AC8" w:rsidRDefault="0030695F" w:rsidP="0030695F">
            <w:pPr>
              <w:widowControl w:val="0"/>
              <w:spacing w:after="120"/>
              <w:jc w:val="center"/>
              <w:rPr>
                <w:rFonts w:ascii="GHEA Grapalat" w:hAnsi="GHEA Grapalat"/>
                <w:sz w:val="20"/>
              </w:rPr>
            </w:pPr>
            <w:r w:rsidRPr="007B5CB8">
              <w:rPr>
                <w:rFonts w:ascii="GHEA Grapalat" w:hAnsi="GHEA Grapalat"/>
                <w:sz w:val="20"/>
              </w:rPr>
              <w:t>драм</w:t>
            </w:r>
          </w:p>
        </w:tc>
        <w:tc>
          <w:tcPr>
            <w:tcW w:w="1271" w:type="dxa"/>
          </w:tcPr>
          <w:p w14:paraId="483F585F" w14:textId="16A9397C" w:rsidR="0030695F" w:rsidRPr="00E40AC8" w:rsidRDefault="0030695F" w:rsidP="0030695F">
            <w:pPr>
              <w:widowControl w:val="0"/>
              <w:spacing w:after="120"/>
              <w:jc w:val="center"/>
              <w:rPr>
                <w:rFonts w:ascii="GHEA Grapalat" w:hAnsi="GHEA Grapalat"/>
                <w:sz w:val="20"/>
              </w:rPr>
            </w:pPr>
          </w:p>
        </w:tc>
        <w:tc>
          <w:tcPr>
            <w:tcW w:w="778" w:type="dxa"/>
          </w:tcPr>
          <w:p w14:paraId="412E226F" w14:textId="2F15AFC6" w:rsidR="0030695F" w:rsidRPr="00E40AC8" w:rsidRDefault="0030695F" w:rsidP="0030695F">
            <w:pPr>
              <w:widowControl w:val="0"/>
              <w:spacing w:after="120"/>
              <w:jc w:val="center"/>
              <w:rPr>
                <w:rFonts w:ascii="GHEA Grapalat" w:hAnsi="GHEA Grapalat"/>
                <w:sz w:val="20"/>
              </w:rPr>
            </w:pPr>
            <w:r>
              <w:rPr>
                <w:rFonts w:ascii="GHEA Grapalat" w:hAnsi="GHEA Grapalat"/>
                <w:sz w:val="20"/>
              </w:rPr>
              <w:t>1</w:t>
            </w:r>
          </w:p>
        </w:tc>
        <w:tc>
          <w:tcPr>
            <w:tcW w:w="1028" w:type="dxa"/>
            <w:vAlign w:val="center"/>
          </w:tcPr>
          <w:p w14:paraId="21EBC1B6" w14:textId="1DB1C4E2"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 xml:space="preserve">РА, Ширакская область, община Ани, поселок </w:t>
            </w:r>
            <w:proofErr w:type="spellStart"/>
            <w:r>
              <w:rPr>
                <w:rFonts w:ascii="GHEA Grapalat" w:hAnsi="GHEA Grapalat"/>
                <w:sz w:val="16"/>
                <w:szCs w:val="16"/>
              </w:rPr>
              <w:t>Дзитанков</w:t>
            </w:r>
            <w:proofErr w:type="spellEnd"/>
          </w:p>
        </w:tc>
        <w:tc>
          <w:tcPr>
            <w:tcW w:w="1376" w:type="dxa"/>
          </w:tcPr>
          <w:p w14:paraId="6C731E3C" w14:textId="4065318B" w:rsidR="0030695F" w:rsidRPr="00E40AC8" w:rsidRDefault="0030695F" w:rsidP="0030695F">
            <w:pPr>
              <w:widowControl w:val="0"/>
              <w:spacing w:after="120"/>
              <w:jc w:val="center"/>
              <w:rPr>
                <w:rFonts w:ascii="GHEA Grapalat" w:hAnsi="GHEA Grapalat"/>
                <w:sz w:val="20"/>
              </w:rPr>
            </w:pPr>
            <w:r w:rsidRPr="009B3735">
              <w:rPr>
                <w:rFonts w:ascii="GHEA Grapalat" w:hAnsi="GHEA Grapalat"/>
                <w:sz w:val="16"/>
                <w:szCs w:val="16"/>
                <w:lang w:val="hy-AM"/>
              </w:rPr>
              <w:t>Договор вступает в силу с даты вступления в силу договора купли-продажи строительных работ и действует до завершения строительных работ /при предоставлении финансовых средств - после вступления в силу заключенного между сторонами соглашения.</w:t>
            </w:r>
          </w:p>
        </w:tc>
      </w:tr>
    </w:tbl>
    <w:p w14:paraId="2F919A46"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A3D64F1" w14:textId="77777777" w:rsidTr="005B7138">
        <w:trPr>
          <w:jc w:val="center"/>
        </w:trPr>
        <w:tc>
          <w:tcPr>
            <w:tcW w:w="4536" w:type="dxa"/>
          </w:tcPr>
          <w:p w14:paraId="7FD8422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6E9A0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C17B98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4AE8F"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41196104"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5ABB1B8"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CD9C7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38F832A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4BD38E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05635A8"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36557281" w14:textId="77777777" w:rsidR="00554D44" w:rsidRDefault="00554D44" w:rsidP="00375205">
      <w:pPr>
        <w:widowControl w:val="0"/>
        <w:spacing w:after="160" w:line="360" w:lineRule="auto"/>
        <w:ind w:firstLine="567"/>
        <w:jc w:val="right"/>
        <w:rPr>
          <w:rFonts w:ascii="GHEA Grapalat" w:hAnsi="GHEA Grapalat"/>
          <w:i/>
        </w:rPr>
      </w:pPr>
    </w:p>
    <w:p w14:paraId="07169E1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09BBF9C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B691E55"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5ABD65B7"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8"/>
        <w:t>*</w:t>
      </w:r>
    </w:p>
    <w:p w14:paraId="2EF3F838"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1C743CF2" w14:textId="77777777" w:rsidTr="005B7138">
        <w:trPr>
          <w:trHeight w:val="363"/>
          <w:jc w:val="center"/>
        </w:trPr>
        <w:tc>
          <w:tcPr>
            <w:tcW w:w="11627" w:type="dxa"/>
            <w:gridSpan w:val="16"/>
          </w:tcPr>
          <w:p w14:paraId="608654E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01E036" w14:textId="77777777" w:rsidTr="005B7138">
        <w:trPr>
          <w:trHeight w:val="1781"/>
          <w:jc w:val="center"/>
        </w:trPr>
        <w:tc>
          <w:tcPr>
            <w:tcW w:w="1006" w:type="dxa"/>
            <w:vAlign w:val="center"/>
          </w:tcPr>
          <w:p w14:paraId="3252E2A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30CD4F1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F5F46C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52BD11C" w14:textId="3B667DFA"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30695F">
              <w:rPr>
                <w:rFonts w:ascii="GHEA Grapalat" w:hAnsi="GHEA Grapalat"/>
                <w:sz w:val="16"/>
              </w:rPr>
              <w:t>25г</w:t>
            </w:r>
            <w:r>
              <w:rPr>
                <w:rFonts w:ascii="GHEA Grapalat" w:hAnsi="GHEA Grapalat"/>
                <w:sz w:val="16"/>
              </w:rPr>
              <w:t>., по месяцам, в том числе</w:t>
            </w:r>
            <w:r>
              <w:rPr>
                <w:rStyle w:val="FootnoteReference"/>
                <w:rFonts w:ascii="GHEA Grapalat" w:hAnsi="GHEA Grapalat"/>
                <w:sz w:val="16"/>
              </w:rPr>
              <w:footnoteReference w:customMarkFollows="1" w:id="19"/>
              <w:t>**</w:t>
            </w:r>
          </w:p>
        </w:tc>
      </w:tr>
      <w:tr w:rsidR="003B2F27" w:rsidRPr="00F412AC" w14:paraId="07A6CD5D" w14:textId="77777777" w:rsidTr="005B7138">
        <w:trPr>
          <w:trHeight w:val="742"/>
          <w:jc w:val="center"/>
        </w:trPr>
        <w:tc>
          <w:tcPr>
            <w:tcW w:w="1006" w:type="dxa"/>
          </w:tcPr>
          <w:p w14:paraId="5C034491" w14:textId="77777777" w:rsidR="003B2F27" w:rsidRPr="00F412AC" w:rsidRDefault="003B2F27" w:rsidP="005B7138">
            <w:pPr>
              <w:widowControl w:val="0"/>
              <w:spacing w:after="120"/>
              <w:jc w:val="center"/>
              <w:rPr>
                <w:rFonts w:ascii="GHEA Grapalat" w:hAnsi="GHEA Grapalat"/>
                <w:sz w:val="16"/>
              </w:rPr>
            </w:pPr>
          </w:p>
        </w:tc>
        <w:tc>
          <w:tcPr>
            <w:tcW w:w="1212" w:type="dxa"/>
          </w:tcPr>
          <w:p w14:paraId="046A5D6C" w14:textId="77777777" w:rsidR="003B2F27" w:rsidRPr="00F412AC" w:rsidRDefault="003B2F27" w:rsidP="005B7138">
            <w:pPr>
              <w:widowControl w:val="0"/>
              <w:spacing w:after="120"/>
              <w:jc w:val="center"/>
              <w:rPr>
                <w:rFonts w:ascii="GHEA Grapalat" w:hAnsi="GHEA Grapalat"/>
                <w:sz w:val="16"/>
              </w:rPr>
            </w:pPr>
          </w:p>
        </w:tc>
        <w:tc>
          <w:tcPr>
            <w:tcW w:w="843" w:type="dxa"/>
          </w:tcPr>
          <w:p w14:paraId="7F8EBD8A"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0A5803"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1DF2EC1"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A115669"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62CF21C"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7550DF3B"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A90CA14"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5FA52D9E"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ED3E3C2"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01D56FC2"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42D16A0"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C9FE54"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602E8CD8"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4DE1A60"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0695F" w:rsidRPr="00F412AC" w14:paraId="0252AC92" w14:textId="77777777" w:rsidTr="00882F3E">
        <w:trPr>
          <w:trHeight w:val="363"/>
          <w:jc w:val="center"/>
        </w:trPr>
        <w:tc>
          <w:tcPr>
            <w:tcW w:w="1006" w:type="dxa"/>
          </w:tcPr>
          <w:p w14:paraId="25211F43" w14:textId="3B144319" w:rsidR="0030695F" w:rsidRPr="00F412AC" w:rsidRDefault="0030695F" w:rsidP="0030695F">
            <w:pPr>
              <w:widowControl w:val="0"/>
              <w:spacing w:after="120"/>
              <w:jc w:val="center"/>
              <w:rPr>
                <w:rFonts w:ascii="GHEA Grapalat" w:hAnsi="GHEA Grapalat"/>
                <w:sz w:val="16"/>
              </w:rPr>
            </w:pPr>
            <w:r>
              <w:rPr>
                <w:rFonts w:ascii="GHEA Grapalat" w:hAnsi="GHEA Grapalat"/>
                <w:sz w:val="16"/>
              </w:rPr>
              <w:t>1</w:t>
            </w:r>
          </w:p>
        </w:tc>
        <w:tc>
          <w:tcPr>
            <w:tcW w:w="1212" w:type="dxa"/>
            <w:vAlign w:val="bottom"/>
          </w:tcPr>
          <w:p w14:paraId="02B902D8" w14:textId="18DD2CFA" w:rsidR="0030695F" w:rsidRPr="00F412AC" w:rsidRDefault="0030695F" w:rsidP="0030695F">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0EAEC01C" w14:textId="78133B7F" w:rsidR="0030695F" w:rsidRPr="00F412AC" w:rsidRDefault="0030695F" w:rsidP="0030695F">
            <w:pPr>
              <w:widowControl w:val="0"/>
              <w:spacing w:after="120"/>
              <w:jc w:val="center"/>
              <w:rPr>
                <w:rFonts w:ascii="GHEA Grapalat" w:hAnsi="GHEA Grapalat"/>
                <w:sz w:val="16"/>
              </w:rPr>
            </w:pPr>
            <w:r w:rsidRPr="00CE61E2">
              <w:rPr>
                <w:rFonts w:ascii="GHEA Grapalat" w:hAnsi="GHEA Grapalat"/>
                <w:bCs/>
                <w:kern w:val="32"/>
                <w:sz w:val="16"/>
                <w:szCs w:val="16"/>
                <w:lang w:val="hy-AM"/>
              </w:rPr>
              <w:t>Услуги технического надзора /строительные работы по капитальному ремонту участка дороги км 0+000 – км 1+200, ведущего к селу Сарнахпюр в общине Ани Ширакской области Республики Армения /</w:t>
            </w:r>
          </w:p>
        </w:tc>
        <w:tc>
          <w:tcPr>
            <w:tcW w:w="682" w:type="dxa"/>
            <w:vAlign w:val="center"/>
          </w:tcPr>
          <w:p w14:paraId="610CA905" w14:textId="77777777"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3DBD1429" w14:textId="77777777"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9BB3F97"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3F833D67"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8D75F14"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696740C1"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392C18AF"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BBBD2FB"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1F99C61F"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69524C21"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153F8906"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41786865" w14:textId="77777777" w:rsidR="0030695F" w:rsidRPr="00F412AC" w:rsidRDefault="0030695F" w:rsidP="0030695F">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4349D3E4" w14:textId="77777777" w:rsidR="0030695F" w:rsidRPr="00F412AC" w:rsidRDefault="0030695F" w:rsidP="0030695F">
            <w:pPr>
              <w:widowControl w:val="0"/>
              <w:spacing w:after="120"/>
              <w:jc w:val="center"/>
              <w:rPr>
                <w:rFonts w:ascii="GHEA Grapalat" w:hAnsi="GHEA Grapalat"/>
                <w:b/>
                <w:sz w:val="16"/>
              </w:rPr>
            </w:pPr>
            <w:r w:rsidRPr="00F412AC">
              <w:rPr>
                <w:rFonts w:ascii="GHEA Grapalat" w:hAnsi="GHEA Grapalat"/>
                <w:sz w:val="16"/>
              </w:rPr>
              <w:t>... %</w:t>
            </w:r>
          </w:p>
        </w:tc>
      </w:tr>
      <w:tr w:rsidR="0030695F" w:rsidRPr="00F412AC" w14:paraId="428F7E8B" w14:textId="77777777" w:rsidTr="00882F3E">
        <w:trPr>
          <w:trHeight w:val="363"/>
          <w:jc w:val="center"/>
        </w:trPr>
        <w:tc>
          <w:tcPr>
            <w:tcW w:w="1006" w:type="dxa"/>
          </w:tcPr>
          <w:p w14:paraId="765C9F5C" w14:textId="135EE4D6" w:rsidR="0030695F" w:rsidRPr="00F412AC" w:rsidRDefault="0030695F" w:rsidP="0030695F">
            <w:pPr>
              <w:widowControl w:val="0"/>
              <w:spacing w:after="120"/>
              <w:jc w:val="center"/>
              <w:rPr>
                <w:rFonts w:ascii="GHEA Grapalat" w:hAnsi="GHEA Grapalat"/>
                <w:sz w:val="16"/>
              </w:rPr>
            </w:pPr>
            <w:r>
              <w:rPr>
                <w:rFonts w:ascii="GHEA Grapalat" w:hAnsi="GHEA Grapalat"/>
                <w:sz w:val="16"/>
              </w:rPr>
              <w:t>2</w:t>
            </w:r>
          </w:p>
        </w:tc>
        <w:tc>
          <w:tcPr>
            <w:tcW w:w="1212" w:type="dxa"/>
            <w:vAlign w:val="bottom"/>
          </w:tcPr>
          <w:p w14:paraId="5A5A7DC9" w14:textId="14DE7EAF" w:rsidR="0030695F" w:rsidRPr="00F412AC" w:rsidRDefault="0030695F" w:rsidP="0030695F">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5C98817A" w14:textId="36AEC9AE" w:rsidR="0030695F" w:rsidRPr="00F412AC" w:rsidRDefault="0030695F" w:rsidP="0030695F">
            <w:pPr>
              <w:widowControl w:val="0"/>
              <w:spacing w:after="120"/>
              <w:jc w:val="center"/>
              <w:rPr>
                <w:rFonts w:ascii="GHEA Grapalat" w:hAnsi="GHEA Grapalat"/>
                <w:sz w:val="16"/>
              </w:rPr>
            </w:pPr>
            <w:r w:rsidRPr="009B3735">
              <w:rPr>
                <w:rFonts w:ascii="GHEA Grapalat" w:hAnsi="GHEA Grapalat"/>
                <w:sz w:val="16"/>
                <w:szCs w:val="16"/>
                <w:u w:val="single"/>
              </w:rPr>
              <w:t xml:space="preserve">Услуги технического надзора / за строительными работами внутренней жилой улицы поселка </w:t>
            </w:r>
            <w:proofErr w:type="spellStart"/>
            <w:r w:rsidRPr="009B3735">
              <w:rPr>
                <w:rFonts w:ascii="GHEA Grapalat" w:hAnsi="GHEA Grapalat"/>
                <w:sz w:val="16"/>
                <w:szCs w:val="16"/>
                <w:u w:val="single"/>
              </w:rPr>
              <w:t>Сарнахпюр</w:t>
            </w:r>
            <w:proofErr w:type="spellEnd"/>
            <w:r w:rsidRPr="009B3735">
              <w:rPr>
                <w:rFonts w:ascii="GHEA Grapalat" w:hAnsi="GHEA Grapalat"/>
                <w:sz w:val="16"/>
                <w:szCs w:val="16"/>
                <w:u w:val="single"/>
              </w:rPr>
              <w:t xml:space="preserve"> общины Ани Ширакской области Республики Армения /</w:t>
            </w:r>
          </w:p>
        </w:tc>
        <w:tc>
          <w:tcPr>
            <w:tcW w:w="682" w:type="dxa"/>
            <w:vAlign w:val="center"/>
          </w:tcPr>
          <w:p w14:paraId="61AC1004" w14:textId="2B5445E4"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20EF5C78" w14:textId="5B0A1032"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9BB3A78" w14:textId="2C1C3C3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3EBEBD06" w14:textId="523F9D1E"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36666832" w14:textId="6D7B6123"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11B817EA" w14:textId="314A625E"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5E7A2600" w14:textId="0DAC844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0F10BE78" w14:textId="2E5C0A6A"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1067CDB9" w14:textId="1C083DD5"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794BFAA9" w14:textId="0338C623"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72DC1808" w14:textId="3415D135"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0092E7D1" w14:textId="4407A357"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1ED3E89D" w14:textId="74121D37"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r>
      <w:tr w:rsidR="0030695F" w:rsidRPr="00F412AC" w14:paraId="3FF90C92" w14:textId="77777777" w:rsidTr="00882F3E">
        <w:trPr>
          <w:trHeight w:val="363"/>
          <w:jc w:val="center"/>
        </w:trPr>
        <w:tc>
          <w:tcPr>
            <w:tcW w:w="1006" w:type="dxa"/>
          </w:tcPr>
          <w:p w14:paraId="52D564C1" w14:textId="3A7D958C" w:rsidR="0030695F" w:rsidRPr="00F412AC" w:rsidRDefault="0030695F" w:rsidP="0030695F">
            <w:pPr>
              <w:widowControl w:val="0"/>
              <w:spacing w:after="120"/>
              <w:jc w:val="center"/>
              <w:rPr>
                <w:rFonts w:ascii="GHEA Grapalat" w:hAnsi="GHEA Grapalat"/>
                <w:sz w:val="16"/>
              </w:rPr>
            </w:pPr>
            <w:r>
              <w:rPr>
                <w:rFonts w:ascii="GHEA Grapalat" w:hAnsi="GHEA Grapalat"/>
                <w:sz w:val="16"/>
              </w:rPr>
              <w:t>3</w:t>
            </w:r>
          </w:p>
        </w:tc>
        <w:tc>
          <w:tcPr>
            <w:tcW w:w="1212" w:type="dxa"/>
            <w:vAlign w:val="bottom"/>
          </w:tcPr>
          <w:p w14:paraId="5F8718D4" w14:textId="6A7BE456" w:rsidR="0030695F" w:rsidRPr="00F412AC" w:rsidRDefault="0030695F" w:rsidP="0030695F">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5CD05940" w14:textId="2DF3A610" w:rsidR="0030695F" w:rsidRPr="00F412AC" w:rsidRDefault="0030695F" w:rsidP="0030695F">
            <w:pPr>
              <w:widowControl w:val="0"/>
              <w:spacing w:after="120"/>
              <w:jc w:val="center"/>
              <w:rPr>
                <w:rFonts w:ascii="GHEA Grapalat" w:hAnsi="GHEA Grapalat"/>
                <w:sz w:val="16"/>
              </w:rPr>
            </w:pPr>
            <w:r w:rsidRPr="009B3735">
              <w:rPr>
                <w:rFonts w:ascii="GHEA Grapalat" w:hAnsi="GHEA Grapalat"/>
                <w:sz w:val="16"/>
                <w:szCs w:val="16"/>
                <w:u w:val="single"/>
                <w:lang w:val="hy-AM"/>
              </w:rPr>
              <w:t>Услуги технического надзора / Работы по асфальтированию 1-й и 2-й улиц, входящих в село Ланджик общины Ани Ширакской области Республики Армения /</w:t>
            </w:r>
          </w:p>
        </w:tc>
        <w:tc>
          <w:tcPr>
            <w:tcW w:w="682" w:type="dxa"/>
            <w:vAlign w:val="center"/>
          </w:tcPr>
          <w:p w14:paraId="3FFCDD18" w14:textId="75F7B44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62BAAA53" w14:textId="3ACCC869"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2E250C5E" w14:textId="5D314746"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5E58404C" w14:textId="46882E2F"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7AA78EC1" w14:textId="71608E2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091C7894" w14:textId="203B2AAB"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244A7FFD" w14:textId="18E09F31"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591CC58E" w14:textId="7C47CFB2"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3FD3BEB7" w14:textId="69F7E901"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39483C10" w14:textId="66B2C99E"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2334F387" w14:textId="73ED8EB5"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416F40FC" w14:textId="7B88AD90"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641CCD33" w14:textId="4577583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r>
      <w:tr w:rsidR="0030695F" w:rsidRPr="00F412AC" w14:paraId="776A10D2" w14:textId="77777777" w:rsidTr="00882F3E">
        <w:trPr>
          <w:trHeight w:val="363"/>
          <w:jc w:val="center"/>
        </w:trPr>
        <w:tc>
          <w:tcPr>
            <w:tcW w:w="1006" w:type="dxa"/>
          </w:tcPr>
          <w:p w14:paraId="1DAA02FC" w14:textId="7EDEF159" w:rsidR="0030695F" w:rsidRPr="00F412AC" w:rsidRDefault="0030695F" w:rsidP="0030695F">
            <w:pPr>
              <w:widowControl w:val="0"/>
              <w:spacing w:after="120"/>
              <w:jc w:val="center"/>
              <w:rPr>
                <w:rFonts w:ascii="GHEA Grapalat" w:hAnsi="GHEA Grapalat"/>
                <w:sz w:val="16"/>
              </w:rPr>
            </w:pPr>
            <w:r>
              <w:rPr>
                <w:rFonts w:ascii="GHEA Grapalat" w:hAnsi="GHEA Grapalat"/>
                <w:sz w:val="16"/>
              </w:rPr>
              <w:t>4</w:t>
            </w:r>
          </w:p>
        </w:tc>
        <w:tc>
          <w:tcPr>
            <w:tcW w:w="1212" w:type="dxa"/>
            <w:vAlign w:val="bottom"/>
          </w:tcPr>
          <w:p w14:paraId="1E4130CD" w14:textId="77368016" w:rsidR="0030695F" w:rsidRPr="00F412AC" w:rsidRDefault="0030695F" w:rsidP="0030695F">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45F9E53D" w14:textId="00DCC8C1" w:rsidR="0030695F" w:rsidRPr="00F412AC" w:rsidRDefault="0030695F" w:rsidP="0030695F">
            <w:pPr>
              <w:widowControl w:val="0"/>
              <w:spacing w:after="120"/>
              <w:jc w:val="center"/>
              <w:rPr>
                <w:rFonts w:ascii="GHEA Grapalat" w:hAnsi="GHEA Grapalat"/>
                <w:sz w:val="16"/>
              </w:rPr>
            </w:pPr>
            <w:r w:rsidRPr="009B3735">
              <w:rPr>
                <w:rFonts w:ascii="GHEA Grapalat" w:hAnsi="GHEA Grapalat"/>
                <w:sz w:val="16"/>
                <w:szCs w:val="16"/>
                <w:u w:val="single"/>
                <w:lang w:val="hy-AM"/>
              </w:rPr>
              <w:t>Услуги технического надзора / за строительными работами внутренней жилой улицы села Дзитанков общины Ани Ширакской области Республики Армения /</w:t>
            </w:r>
          </w:p>
        </w:tc>
        <w:tc>
          <w:tcPr>
            <w:tcW w:w="682" w:type="dxa"/>
            <w:vAlign w:val="center"/>
          </w:tcPr>
          <w:p w14:paraId="1EDC3AEA" w14:textId="0E80D76F"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01CCF01D" w14:textId="7FD5646F"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2E24387E" w14:textId="387AEF7C"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3E97F6D8" w14:textId="5F4236F2"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66E5885E" w14:textId="0A42C606"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0EAD7E6E" w14:textId="3EB37B11"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30D7F43D" w14:textId="06851F6F"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67C19D6D" w14:textId="3C139A26"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09C15390" w14:textId="570D7FD1"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58AF838B" w14:textId="3BED50DD"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6056493B" w14:textId="1A440342"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69443F30" w14:textId="3E3DADB4"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7A38FDB5" w14:textId="5F3DAB1B" w:rsidR="0030695F" w:rsidRPr="00F412AC" w:rsidRDefault="0030695F" w:rsidP="0030695F">
            <w:pPr>
              <w:widowControl w:val="0"/>
              <w:spacing w:after="120"/>
              <w:jc w:val="center"/>
              <w:rPr>
                <w:rFonts w:ascii="GHEA Grapalat" w:hAnsi="GHEA Grapalat"/>
                <w:sz w:val="16"/>
              </w:rPr>
            </w:pPr>
            <w:r w:rsidRPr="00F412AC">
              <w:rPr>
                <w:rFonts w:ascii="GHEA Grapalat" w:hAnsi="GHEA Grapalat"/>
                <w:sz w:val="16"/>
              </w:rPr>
              <w:t>... %</w:t>
            </w:r>
          </w:p>
        </w:tc>
      </w:tr>
    </w:tbl>
    <w:p w14:paraId="38B30F3E"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D2B01F4" w14:textId="77777777" w:rsidTr="005B7138">
        <w:trPr>
          <w:jc w:val="center"/>
        </w:trPr>
        <w:tc>
          <w:tcPr>
            <w:tcW w:w="4536" w:type="dxa"/>
          </w:tcPr>
          <w:p w14:paraId="485C8BD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6D0761"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6EC0D307"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66C959F"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3EB4EC1F"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DD348B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6D9A4E94"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53C56E63"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828B81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65F6BEF0" w14:textId="77777777" w:rsidR="003B2F27" w:rsidRPr="00AD29CE" w:rsidRDefault="003B2F27" w:rsidP="003B2F27">
      <w:pPr>
        <w:widowControl w:val="0"/>
        <w:spacing w:after="160" w:line="360" w:lineRule="auto"/>
        <w:rPr>
          <w:rFonts w:ascii="GHEA Grapalat" w:hAnsi="GHEA Grapalat"/>
        </w:rPr>
        <w:sectPr w:rsidR="003B2F27" w:rsidRPr="00AD29CE" w:rsidSect="00302A3A">
          <w:footerReference w:type="default" r:id="rId14"/>
          <w:footnotePr>
            <w:pos w:val="beneathText"/>
          </w:footnotePr>
          <w:pgSz w:w="11907" w:h="16840" w:code="9"/>
          <w:pgMar w:top="426" w:right="1418" w:bottom="851" w:left="1418" w:header="561" w:footer="561" w:gutter="0"/>
          <w:cols w:space="720"/>
          <w:titlePg/>
          <w:docGrid w:linePitch="326"/>
        </w:sectPr>
      </w:pPr>
    </w:p>
    <w:p w14:paraId="300DE2B8" w14:textId="55AD844B" w:rsidR="0030695F" w:rsidRPr="00AD29CE" w:rsidRDefault="0030695F" w:rsidP="0030695F">
      <w:pPr>
        <w:widowControl w:val="0"/>
        <w:spacing w:after="160" w:line="360" w:lineRule="auto"/>
        <w:jc w:val="right"/>
        <w:rPr>
          <w:rFonts w:ascii="GHEA Grapalat" w:hAnsi="GHEA Grapalat"/>
          <w:i/>
        </w:rPr>
      </w:pPr>
      <w:r w:rsidRPr="00AD29CE">
        <w:rPr>
          <w:rFonts w:ascii="GHEA Grapalat" w:hAnsi="GHEA Grapalat"/>
          <w:i/>
        </w:rPr>
        <w:t>Приложение № 2</w:t>
      </w:r>
      <w:r>
        <w:rPr>
          <w:rFonts w:ascii="GHEA Grapalat" w:hAnsi="GHEA Grapalat"/>
          <w:i/>
        </w:rPr>
        <w:t>.1</w:t>
      </w:r>
    </w:p>
    <w:p w14:paraId="1FBF66C4" w14:textId="77777777" w:rsidR="0030695F" w:rsidRPr="00AD29CE" w:rsidRDefault="0030695F" w:rsidP="0030695F">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D63058" w14:textId="77777777" w:rsidR="0030695F" w:rsidRPr="00AD29CE" w:rsidRDefault="0030695F" w:rsidP="0030695F">
      <w:pPr>
        <w:widowControl w:val="0"/>
        <w:tabs>
          <w:tab w:val="left" w:pos="9540"/>
        </w:tabs>
        <w:spacing w:after="160" w:line="360" w:lineRule="auto"/>
        <w:jc w:val="center"/>
        <w:rPr>
          <w:rFonts w:ascii="GHEA Grapalat" w:hAnsi="GHEA Grapalat"/>
        </w:rPr>
      </w:pPr>
    </w:p>
    <w:p w14:paraId="100949DB" w14:textId="77777777" w:rsidR="0030695F" w:rsidRPr="00CA2754" w:rsidRDefault="0030695F" w:rsidP="0030695F">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14:paraId="4F631EA4" w14:textId="77777777" w:rsidR="0030695F" w:rsidRPr="00AD29CE" w:rsidRDefault="0030695F" w:rsidP="0030695F">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0695F" w:rsidRPr="00F412AC" w14:paraId="685AD2DF" w14:textId="77777777" w:rsidTr="00BE0E8D">
        <w:trPr>
          <w:trHeight w:val="363"/>
          <w:jc w:val="center"/>
        </w:trPr>
        <w:tc>
          <w:tcPr>
            <w:tcW w:w="11627" w:type="dxa"/>
            <w:gridSpan w:val="16"/>
          </w:tcPr>
          <w:p w14:paraId="289B4961"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Услуги</w:t>
            </w:r>
          </w:p>
        </w:tc>
      </w:tr>
      <w:tr w:rsidR="0030695F" w:rsidRPr="00F412AC" w14:paraId="610C5CED" w14:textId="77777777" w:rsidTr="00BE0E8D">
        <w:trPr>
          <w:trHeight w:val="1781"/>
          <w:jc w:val="center"/>
        </w:trPr>
        <w:tc>
          <w:tcPr>
            <w:tcW w:w="1006" w:type="dxa"/>
            <w:vAlign w:val="center"/>
          </w:tcPr>
          <w:p w14:paraId="7F589D88"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05A07986"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7862BAC1"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7EA37D57" w14:textId="77777777" w:rsidR="0030695F" w:rsidRPr="00CA2754" w:rsidRDefault="0030695F" w:rsidP="00BE0E8D">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25г., по месяцам, в том числе</w:t>
            </w:r>
            <w:r>
              <w:rPr>
                <w:rStyle w:val="FootnoteReference"/>
                <w:rFonts w:ascii="GHEA Grapalat" w:hAnsi="GHEA Grapalat"/>
                <w:sz w:val="16"/>
              </w:rPr>
              <w:footnoteReference w:customMarkFollows="1" w:id="21"/>
              <w:t>**</w:t>
            </w:r>
          </w:p>
        </w:tc>
      </w:tr>
      <w:tr w:rsidR="0030695F" w:rsidRPr="00F412AC" w14:paraId="32E4397A" w14:textId="77777777" w:rsidTr="00BE0E8D">
        <w:trPr>
          <w:trHeight w:val="742"/>
          <w:jc w:val="center"/>
        </w:trPr>
        <w:tc>
          <w:tcPr>
            <w:tcW w:w="1006" w:type="dxa"/>
          </w:tcPr>
          <w:p w14:paraId="3255E6B6" w14:textId="77777777" w:rsidR="0030695F" w:rsidRPr="00F412AC" w:rsidRDefault="0030695F" w:rsidP="00BE0E8D">
            <w:pPr>
              <w:widowControl w:val="0"/>
              <w:spacing w:after="120"/>
              <w:jc w:val="center"/>
              <w:rPr>
                <w:rFonts w:ascii="GHEA Grapalat" w:hAnsi="GHEA Grapalat"/>
                <w:sz w:val="16"/>
              </w:rPr>
            </w:pPr>
          </w:p>
        </w:tc>
        <w:tc>
          <w:tcPr>
            <w:tcW w:w="1212" w:type="dxa"/>
          </w:tcPr>
          <w:p w14:paraId="24809C33" w14:textId="77777777" w:rsidR="0030695F" w:rsidRPr="00F412AC" w:rsidRDefault="0030695F" w:rsidP="00BE0E8D">
            <w:pPr>
              <w:widowControl w:val="0"/>
              <w:spacing w:after="120"/>
              <w:jc w:val="center"/>
              <w:rPr>
                <w:rFonts w:ascii="GHEA Grapalat" w:hAnsi="GHEA Grapalat"/>
                <w:sz w:val="16"/>
              </w:rPr>
            </w:pPr>
          </w:p>
        </w:tc>
        <w:tc>
          <w:tcPr>
            <w:tcW w:w="843" w:type="dxa"/>
          </w:tcPr>
          <w:p w14:paraId="74F52053" w14:textId="77777777" w:rsidR="0030695F" w:rsidRPr="00F412AC" w:rsidRDefault="0030695F" w:rsidP="00BE0E8D">
            <w:pPr>
              <w:widowControl w:val="0"/>
              <w:spacing w:after="120"/>
              <w:jc w:val="center"/>
              <w:rPr>
                <w:rFonts w:ascii="GHEA Grapalat" w:hAnsi="GHEA Grapalat"/>
                <w:sz w:val="16"/>
              </w:rPr>
            </w:pPr>
          </w:p>
        </w:tc>
        <w:tc>
          <w:tcPr>
            <w:tcW w:w="682" w:type="dxa"/>
            <w:vAlign w:val="center"/>
          </w:tcPr>
          <w:p w14:paraId="7AE5FB26" w14:textId="77777777" w:rsidR="0030695F" w:rsidRPr="00F412AC" w:rsidRDefault="0030695F" w:rsidP="00BE0E8D">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63E0C954" w14:textId="77777777" w:rsidR="0030695F" w:rsidRPr="00F412AC" w:rsidRDefault="0030695F" w:rsidP="00BE0E8D">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1988457" w14:textId="77777777" w:rsidR="0030695F" w:rsidRPr="00F412AC" w:rsidRDefault="0030695F" w:rsidP="00BE0E8D">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319DBDE" w14:textId="77777777" w:rsidR="0030695F" w:rsidRPr="00F412AC" w:rsidRDefault="0030695F" w:rsidP="00BE0E8D">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62149A74" w14:textId="77777777" w:rsidR="0030695F" w:rsidRPr="00F412AC" w:rsidRDefault="0030695F" w:rsidP="00BE0E8D">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B7646EE" w14:textId="77777777" w:rsidR="0030695F" w:rsidRPr="00F412AC" w:rsidRDefault="0030695F" w:rsidP="00BE0E8D">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138BFCCB" w14:textId="77777777" w:rsidR="0030695F" w:rsidRPr="00F412AC" w:rsidRDefault="0030695F" w:rsidP="00BE0E8D">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C6DB389" w14:textId="77777777" w:rsidR="0030695F" w:rsidRPr="00F412AC" w:rsidRDefault="0030695F" w:rsidP="00BE0E8D">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78D8D07" w14:textId="77777777" w:rsidR="0030695F" w:rsidRPr="00F412AC" w:rsidRDefault="0030695F" w:rsidP="00BE0E8D">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2C67FB91" w14:textId="77777777" w:rsidR="0030695F" w:rsidRPr="00F412AC" w:rsidRDefault="0030695F" w:rsidP="00BE0E8D">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2AC218" w14:textId="77777777" w:rsidR="0030695F" w:rsidRPr="00F412AC" w:rsidRDefault="0030695F" w:rsidP="00BE0E8D">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7F64D314" w14:textId="77777777" w:rsidR="0030695F" w:rsidRPr="00F412AC" w:rsidRDefault="0030695F" w:rsidP="00BE0E8D">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5A02A797" w14:textId="77777777" w:rsidR="0030695F" w:rsidRPr="00CA2754" w:rsidRDefault="0030695F" w:rsidP="00BE0E8D">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0695F" w:rsidRPr="00F412AC" w14:paraId="3E3B7905" w14:textId="77777777" w:rsidTr="00BE0E8D">
        <w:trPr>
          <w:trHeight w:val="363"/>
          <w:jc w:val="center"/>
        </w:trPr>
        <w:tc>
          <w:tcPr>
            <w:tcW w:w="1006" w:type="dxa"/>
          </w:tcPr>
          <w:p w14:paraId="787DCD31" w14:textId="77777777" w:rsidR="0030695F" w:rsidRPr="00F412AC" w:rsidRDefault="0030695F" w:rsidP="00BE0E8D">
            <w:pPr>
              <w:widowControl w:val="0"/>
              <w:spacing w:after="120"/>
              <w:jc w:val="center"/>
              <w:rPr>
                <w:rFonts w:ascii="GHEA Grapalat" w:hAnsi="GHEA Grapalat"/>
                <w:sz w:val="16"/>
              </w:rPr>
            </w:pPr>
            <w:r>
              <w:rPr>
                <w:rFonts w:ascii="GHEA Grapalat" w:hAnsi="GHEA Grapalat"/>
                <w:sz w:val="16"/>
              </w:rPr>
              <w:t>1</w:t>
            </w:r>
          </w:p>
        </w:tc>
        <w:tc>
          <w:tcPr>
            <w:tcW w:w="1212" w:type="dxa"/>
            <w:vAlign w:val="bottom"/>
          </w:tcPr>
          <w:p w14:paraId="0D35C2C5" w14:textId="77777777" w:rsidR="0030695F" w:rsidRPr="00F412AC" w:rsidRDefault="0030695F" w:rsidP="00BE0E8D">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627DBDAE" w14:textId="77777777" w:rsidR="0030695F" w:rsidRPr="00F412AC" w:rsidRDefault="0030695F" w:rsidP="00BE0E8D">
            <w:pPr>
              <w:widowControl w:val="0"/>
              <w:spacing w:after="120"/>
              <w:jc w:val="center"/>
              <w:rPr>
                <w:rFonts w:ascii="GHEA Grapalat" w:hAnsi="GHEA Grapalat"/>
                <w:sz w:val="16"/>
              </w:rPr>
            </w:pPr>
            <w:r w:rsidRPr="00CE61E2">
              <w:rPr>
                <w:rFonts w:ascii="GHEA Grapalat" w:hAnsi="GHEA Grapalat"/>
                <w:bCs/>
                <w:kern w:val="32"/>
                <w:sz w:val="16"/>
                <w:szCs w:val="16"/>
                <w:lang w:val="hy-AM"/>
              </w:rPr>
              <w:t>Услуги технического надзора /строительные работы по капитальному ремонту участка дороги км 0+000 – км 1+200, ведущего к селу Сарнахпюр в общине Ани Ширакской области Республики Армения /</w:t>
            </w:r>
          </w:p>
        </w:tc>
        <w:tc>
          <w:tcPr>
            <w:tcW w:w="682" w:type="dxa"/>
            <w:vAlign w:val="center"/>
          </w:tcPr>
          <w:p w14:paraId="0CE2AC4F"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6EF8FBFB"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60E7CF9B"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38145E3A"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006FA6A6"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5658DE08"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2A4ACDCC"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12C5D7D7"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4AF60695"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5B6753CD"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2606B8DD"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AEEC482" w14:textId="77777777" w:rsidR="0030695F" w:rsidRPr="00F412AC" w:rsidRDefault="0030695F" w:rsidP="00BE0E8D">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64F5A157" w14:textId="77777777" w:rsidR="0030695F" w:rsidRPr="00F412AC" w:rsidRDefault="0030695F" w:rsidP="00BE0E8D">
            <w:pPr>
              <w:widowControl w:val="0"/>
              <w:spacing w:after="120"/>
              <w:jc w:val="center"/>
              <w:rPr>
                <w:rFonts w:ascii="GHEA Grapalat" w:hAnsi="GHEA Grapalat"/>
                <w:b/>
                <w:sz w:val="16"/>
              </w:rPr>
            </w:pPr>
            <w:r w:rsidRPr="00F412AC">
              <w:rPr>
                <w:rFonts w:ascii="GHEA Grapalat" w:hAnsi="GHEA Grapalat"/>
                <w:sz w:val="16"/>
              </w:rPr>
              <w:t>... %</w:t>
            </w:r>
          </w:p>
        </w:tc>
      </w:tr>
      <w:tr w:rsidR="0030695F" w:rsidRPr="00F412AC" w14:paraId="4F19A83C" w14:textId="77777777" w:rsidTr="00BE0E8D">
        <w:trPr>
          <w:trHeight w:val="363"/>
          <w:jc w:val="center"/>
        </w:trPr>
        <w:tc>
          <w:tcPr>
            <w:tcW w:w="1006" w:type="dxa"/>
          </w:tcPr>
          <w:p w14:paraId="0A9E9CAC" w14:textId="77777777" w:rsidR="0030695F" w:rsidRPr="00F412AC" w:rsidRDefault="0030695F" w:rsidP="00BE0E8D">
            <w:pPr>
              <w:widowControl w:val="0"/>
              <w:spacing w:after="120"/>
              <w:jc w:val="center"/>
              <w:rPr>
                <w:rFonts w:ascii="GHEA Grapalat" w:hAnsi="GHEA Grapalat"/>
                <w:sz w:val="16"/>
              </w:rPr>
            </w:pPr>
            <w:r>
              <w:rPr>
                <w:rFonts w:ascii="GHEA Grapalat" w:hAnsi="GHEA Grapalat"/>
                <w:sz w:val="16"/>
              </w:rPr>
              <w:t>2</w:t>
            </w:r>
          </w:p>
        </w:tc>
        <w:tc>
          <w:tcPr>
            <w:tcW w:w="1212" w:type="dxa"/>
            <w:vAlign w:val="bottom"/>
          </w:tcPr>
          <w:p w14:paraId="01ED1C86" w14:textId="77777777" w:rsidR="0030695F" w:rsidRPr="00F412AC" w:rsidRDefault="0030695F" w:rsidP="00BE0E8D">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006BF057" w14:textId="77777777" w:rsidR="0030695F" w:rsidRPr="00F412AC" w:rsidRDefault="0030695F" w:rsidP="00BE0E8D">
            <w:pPr>
              <w:widowControl w:val="0"/>
              <w:spacing w:after="120"/>
              <w:jc w:val="center"/>
              <w:rPr>
                <w:rFonts w:ascii="GHEA Grapalat" w:hAnsi="GHEA Grapalat"/>
                <w:sz w:val="16"/>
              </w:rPr>
            </w:pPr>
            <w:r w:rsidRPr="009B3735">
              <w:rPr>
                <w:rFonts w:ascii="GHEA Grapalat" w:hAnsi="GHEA Grapalat"/>
                <w:sz w:val="16"/>
                <w:szCs w:val="16"/>
                <w:u w:val="single"/>
              </w:rPr>
              <w:t xml:space="preserve">Услуги технического надзора / за строительными работами внутренней жилой улицы поселка </w:t>
            </w:r>
            <w:proofErr w:type="spellStart"/>
            <w:r w:rsidRPr="009B3735">
              <w:rPr>
                <w:rFonts w:ascii="GHEA Grapalat" w:hAnsi="GHEA Grapalat"/>
                <w:sz w:val="16"/>
                <w:szCs w:val="16"/>
                <w:u w:val="single"/>
              </w:rPr>
              <w:t>Сарнахпюр</w:t>
            </w:r>
            <w:proofErr w:type="spellEnd"/>
            <w:r w:rsidRPr="009B3735">
              <w:rPr>
                <w:rFonts w:ascii="GHEA Grapalat" w:hAnsi="GHEA Grapalat"/>
                <w:sz w:val="16"/>
                <w:szCs w:val="16"/>
                <w:u w:val="single"/>
              </w:rPr>
              <w:t xml:space="preserve"> общины Ани Ширакской области Республики Армения /</w:t>
            </w:r>
          </w:p>
        </w:tc>
        <w:tc>
          <w:tcPr>
            <w:tcW w:w="682" w:type="dxa"/>
            <w:vAlign w:val="center"/>
          </w:tcPr>
          <w:p w14:paraId="47EFDACD"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57A9C6D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273E84DE"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247C132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46F7F5EB"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31A21309"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31C111DE"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56D74412"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1B5B38E3"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15A227D8"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08DF58F9"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7B64F137"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6A86C3FD"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r>
      <w:tr w:rsidR="0030695F" w:rsidRPr="00F412AC" w14:paraId="10EB4A1F" w14:textId="77777777" w:rsidTr="00BE0E8D">
        <w:trPr>
          <w:trHeight w:val="363"/>
          <w:jc w:val="center"/>
        </w:trPr>
        <w:tc>
          <w:tcPr>
            <w:tcW w:w="1006" w:type="dxa"/>
          </w:tcPr>
          <w:p w14:paraId="2657F225" w14:textId="77777777" w:rsidR="0030695F" w:rsidRPr="00F412AC" w:rsidRDefault="0030695F" w:rsidP="00BE0E8D">
            <w:pPr>
              <w:widowControl w:val="0"/>
              <w:spacing w:after="120"/>
              <w:jc w:val="center"/>
              <w:rPr>
                <w:rFonts w:ascii="GHEA Grapalat" w:hAnsi="GHEA Grapalat"/>
                <w:sz w:val="16"/>
              </w:rPr>
            </w:pPr>
            <w:r>
              <w:rPr>
                <w:rFonts w:ascii="GHEA Grapalat" w:hAnsi="GHEA Grapalat"/>
                <w:sz w:val="16"/>
              </w:rPr>
              <w:t>3</w:t>
            </w:r>
          </w:p>
        </w:tc>
        <w:tc>
          <w:tcPr>
            <w:tcW w:w="1212" w:type="dxa"/>
            <w:vAlign w:val="bottom"/>
          </w:tcPr>
          <w:p w14:paraId="16F141F2" w14:textId="77777777" w:rsidR="0030695F" w:rsidRPr="00F412AC" w:rsidRDefault="0030695F" w:rsidP="00BE0E8D">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407BA5D9" w14:textId="77777777" w:rsidR="0030695F" w:rsidRPr="00F412AC" w:rsidRDefault="0030695F" w:rsidP="00BE0E8D">
            <w:pPr>
              <w:widowControl w:val="0"/>
              <w:spacing w:after="120"/>
              <w:jc w:val="center"/>
              <w:rPr>
                <w:rFonts w:ascii="GHEA Grapalat" w:hAnsi="GHEA Grapalat"/>
                <w:sz w:val="16"/>
              </w:rPr>
            </w:pPr>
            <w:r w:rsidRPr="009B3735">
              <w:rPr>
                <w:rFonts w:ascii="GHEA Grapalat" w:hAnsi="GHEA Grapalat"/>
                <w:sz w:val="16"/>
                <w:szCs w:val="16"/>
                <w:u w:val="single"/>
                <w:lang w:val="hy-AM"/>
              </w:rPr>
              <w:t>Услуги технического надзора / Работы по асфальтированию 1-й и 2-й улиц, входящих в село Ланджик общины Ани Ширакской области Республики Армения /</w:t>
            </w:r>
          </w:p>
        </w:tc>
        <w:tc>
          <w:tcPr>
            <w:tcW w:w="682" w:type="dxa"/>
            <w:vAlign w:val="center"/>
          </w:tcPr>
          <w:p w14:paraId="629653DE"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3C1C43E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236640CD"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24D0B551"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75C8AAC8"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2E4CAA00"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4E2298D7"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204E5DF4"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7977180D"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68E2B6B0"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5C876377"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50FFAAC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7B47EA0F"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r>
      <w:tr w:rsidR="0030695F" w:rsidRPr="00F412AC" w14:paraId="697FDFF1" w14:textId="77777777" w:rsidTr="00BE0E8D">
        <w:trPr>
          <w:trHeight w:val="363"/>
          <w:jc w:val="center"/>
        </w:trPr>
        <w:tc>
          <w:tcPr>
            <w:tcW w:w="1006" w:type="dxa"/>
          </w:tcPr>
          <w:p w14:paraId="2D8746BA" w14:textId="77777777" w:rsidR="0030695F" w:rsidRPr="00F412AC" w:rsidRDefault="0030695F" w:rsidP="00BE0E8D">
            <w:pPr>
              <w:widowControl w:val="0"/>
              <w:spacing w:after="120"/>
              <w:jc w:val="center"/>
              <w:rPr>
                <w:rFonts w:ascii="GHEA Grapalat" w:hAnsi="GHEA Grapalat"/>
                <w:sz w:val="16"/>
              </w:rPr>
            </w:pPr>
            <w:r>
              <w:rPr>
                <w:rFonts w:ascii="GHEA Grapalat" w:hAnsi="GHEA Grapalat"/>
                <w:sz w:val="16"/>
              </w:rPr>
              <w:t>4</w:t>
            </w:r>
          </w:p>
        </w:tc>
        <w:tc>
          <w:tcPr>
            <w:tcW w:w="1212" w:type="dxa"/>
            <w:vAlign w:val="bottom"/>
          </w:tcPr>
          <w:p w14:paraId="39B121A4" w14:textId="77777777" w:rsidR="0030695F" w:rsidRPr="00F412AC" w:rsidRDefault="0030695F" w:rsidP="00BE0E8D">
            <w:pPr>
              <w:widowControl w:val="0"/>
              <w:spacing w:after="120"/>
              <w:jc w:val="center"/>
              <w:rPr>
                <w:rFonts w:ascii="GHEA Grapalat" w:hAnsi="GHEA Grapalat"/>
                <w:sz w:val="16"/>
              </w:rPr>
            </w:pPr>
            <w:r>
              <w:rPr>
                <w:rFonts w:ascii="GHEA Grapalat" w:hAnsi="GHEA Grapalat" w:cs="Calibri"/>
                <w:color w:val="000000"/>
                <w:sz w:val="16"/>
                <w:szCs w:val="16"/>
              </w:rPr>
              <w:t>71351540</w:t>
            </w:r>
          </w:p>
        </w:tc>
        <w:tc>
          <w:tcPr>
            <w:tcW w:w="843" w:type="dxa"/>
            <w:vAlign w:val="center"/>
          </w:tcPr>
          <w:p w14:paraId="5B6462C6" w14:textId="77777777" w:rsidR="0030695F" w:rsidRPr="00F412AC" w:rsidRDefault="0030695F" w:rsidP="00BE0E8D">
            <w:pPr>
              <w:widowControl w:val="0"/>
              <w:spacing w:after="120"/>
              <w:jc w:val="center"/>
              <w:rPr>
                <w:rFonts w:ascii="GHEA Grapalat" w:hAnsi="GHEA Grapalat"/>
                <w:sz w:val="16"/>
              </w:rPr>
            </w:pPr>
            <w:r w:rsidRPr="009B3735">
              <w:rPr>
                <w:rFonts w:ascii="GHEA Grapalat" w:hAnsi="GHEA Grapalat"/>
                <w:sz w:val="16"/>
                <w:szCs w:val="16"/>
                <w:u w:val="single"/>
                <w:lang w:val="hy-AM"/>
              </w:rPr>
              <w:t>Услуги технического надзора / за строительными работами внутренней жилой улицы села Дзитанков общины Ани Ширакской области Республики Армения /</w:t>
            </w:r>
          </w:p>
        </w:tc>
        <w:tc>
          <w:tcPr>
            <w:tcW w:w="682" w:type="dxa"/>
            <w:vAlign w:val="center"/>
          </w:tcPr>
          <w:p w14:paraId="352E29BC"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4703E90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7C0FF301"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0AEA6D6B"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5E7465AE"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326DACD0"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01" w:type="dxa"/>
            <w:vAlign w:val="center"/>
          </w:tcPr>
          <w:p w14:paraId="348B70EB"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6477BA8A"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871" w:type="dxa"/>
            <w:vAlign w:val="center"/>
          </w:tcPr>
          <w:p w14:paraId="603C31CC"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004F4E02"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7D704F9B"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58AAE5F2"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2F4447B6" w14:textId="77777777" w:rsidR="0030695F" w:rsidRPr="00F412AC" w:rsidRDefault="0030695F" w:rsidP="00BE0E8D">
            <w:pPr>
              <w:widowControl w:val="0"/>
              <w:spacing w:after="120"/>
              <w:jc w:val="center"/>
              <w:rPr>
                <w:rFonts w:ascii="GHEA Grapalat" w:hAnsi="GHEA Grapalat"/>
                <w:sz w:val="16"/>
              </w:rPr>
            </w:pPr>
            <w:r w:rsidRPr="00F412AC">
              <w:rPr>
                <w:rFonts w:ascii="GHEA Grapalat" w:hAnsi="GHEA Grapalat"/>
                <w:sz w:val="16"/>
              </w:rPr>
              <w:t>... %</w:t>
            </w:r>
          </w:p>
        </w:tc>
      </w:tr>
    </w:tbl>
    <w:p w14:paraId="69BEFDAF" w14:textId="77777777" w:rsidR="0030695F" w:rsidRPr="00AD29CE" w:rsidRDefault="0030695F" w:rsidP="0030695F">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0695F" w:rsidRPr="00AD29CE" w14:paraId="67D83645" w14:textId="77777777" w:rsidTr="00BE0E8D">
        <w:trPr>
          <w:jc w:val="center"/>
        </w:trPr>
        <w:tc>
          <w:tcPr>
            <w:tcW w:w="4536" w:type="dxa"/>
          </w:tcPr>
          <w:p w14:paraId="5F171A4F" w14:textId="77777777" w:rsidR="0030695F" w:rsidRPr="00AD29CE" w:rsidRDefault="0030695F" w:rsidP="00BE0E8D">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4592C95" w14:textId="77777777" w:rsidR="0030695F" w:rsidRPr="00CA2754" w:rsidRDefault="0030695F" w:rsidP="00BE0E8D">
            <w:pPr>
              <w:widowControl w:val="0"/>
              <w:jc w:val="center"/>
              <w:rPr>
                <w:rFonts w:ascii="GHEA Grapalat" w:hAnsi="GHEA Grapalat"/>
                <w:lang w:val="en-US"/>
              </w:rPr>
            </w:pPr>
            <w:r>
              <w:rPr>
                <w:rFonts w:ascii="GHEA Grapalat" w:hAnsi="GHEA Grapalat"/>
                <w:lang w:val="en-US"/>
              </w:rPr>
              <w:t>_________________________</w:t>
            </w:r>
          </w:p>
          <w:p w14:paraId="3C10087A" w14:textId="77777777" w:rsidR="0030695F" w:rsidRPr="00CA2754" w:rsidRDefault="0030695F" w:rsidP="00BE0E8D">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E21FA93" w14:textId="77777777" w:rsidR="0030695F" w:rsidRPr="00AD29CE" w:rsidRDefault="0030695F" w:rsidP="00BE0E8D">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896B378" w14:textId="77777777" w:rsidR="0030695F" w:rsidRPr="00AD29CE" w:rsidRDefault="0030695F" w:rsidP="00BE0E8D">
            <w:pPr>
              <w:widowControl w:val="0"/>
              <w:spacing w:after="160" w:line="360" w:lineRule="auto"/>
              <w:jc w:val="center"/>
              <w:rPr>
                <w:rFonts w:ascii="GHEA Grapalat" w:hAnsi="GHEA Grapalat"/>
              </w:rPr>
            </w:pPr>
          </w:p>
        </w:tc>
        <w:tc>
          <w:tcPr>
            <w:tcW w:w="4343" w:type="dxa"/>
          </w:tcPr>
          <w:p w14:paraId="186FC2CF" w14:textId="77777777" w:rsidR="0030695F" w:rsidRPr="00AD29CE" w:rsidRDefault="0030695F" w:rsidP="00BE0E8D">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2914C3B" w14:textId="77777777" w:rsidR="0030695F" w:rsidRPr="00CA2754" w:rsidRDefault="0030695F" w:rsidP="00BE0E8D">
            <w:pPr>
              <w:widowControl w:val="0"/>
              <w:jc w:val="center"/>
              <w:rPr>
                <w:rFonts w:ascii="GHEA Grapalat" w:hAnsi="GHEA Grapalat"/>
                <w:lang w:val="en-US"/>
              </w:rPr>
            </w:pPr>
            <w:r>
              <w:rPr>
                <w:rFonts w:ascii="GHEA Grapalat" w:hAnsi="GHEA Grapalat"/>
                <w:lang w:val="en-US"/>
              </w:rPr>
              <w:t>_________________________</w:t>
            </w:r>
          </w:p>
          <w:p w14:paraId="6B261C6B" w14:textId="77777777" w:rsidR="0030695F" w:rsidRPr="00CA2754" w:rsidRDefault="0030695F" w:rsidP="00BE0E8D">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01D1C6C" w14:textId="77777777" w:rsidR="0030695F" w:rsidRPr="00AD29CE" w:rsidRDefault="0030695F" w:rsidP="00BE0E8D">
            <w:pPr>
              <w:widowControl w:val="0"/>
              <w:spacing w:after="160" w:line="360" w:lineRule="auto"/>
              <w:jc w:val="center"/>
              <w:rPr>
                <w:rFonts w:ascii="GHEA Grapalat" w:hAnsi="GHEA Grapalat"/>
              </w:rPr>
            </w:pPr>
            <w:r w:rsidRPr="00AD29CE">
              <w:rPr>
                <w:rFonts w:ascii="GHEA Grapalat" w:hAnsi="GHEA Grapalat"/>
              </w:rPr>
              <w:t>М. П.</w:t>
            </w:r>
          </w:p>
        </w:tc>
      </w:tr>
    </w:tbl>
    <w:p w14:paraId="2213A3FE"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63290B1A"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4C160EB7"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69C5B2F8"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3A983728"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26FF623F"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082FCFDA"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5FC7529B"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5C1ADEDF"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231AF2F9"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6C3AF483" w14:textId="77777777" w:rsidR="0030695F" w:rsidRDefault="0030695F" w:rsidP="003B2F27">
      <w:pPr>
        <w:widowControl w:val="0"/>
        <w:autoSpaceDE w:val="0"/>
        <w:autoSpaceDN w:val="0"/>
        <w:adjustRightInd w:val="0"/>
        <w:spacing w:after="160" w:line="360" w:lineRule="auto"/>
        <w:jc w:val="right"/>
        <w:rPr>
          <w:rFonts w:ascii="GHEA Grapalat" w:hAnsi="GHEA Grapalat"/>
          <w:i/>
        </w:rPr>
      </w:pPr>
    </w:p>
    <w:p w14:paraId="4607DA19" w14:textId="5BE7F1FA"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14:paraId="3646D3E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63C81E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AA9E1A5" w14:textId="77777777" w:rsidTr="005B7138">
        <w:trPr>
          <w:tblCellSpacing w:w="7" w:type="dxa"/>
          <w:jc w:val="center"/>
        </w:trPr>
        <w:tc>
          <w:tcPr>
            <w:tcW w:w="0" w:type="auto"/>
            <w:gridSpan w:val="2"/>
            <w:vAlign w:val="center"/>
          </w:tcPr>
          <w:p w14:paraId="6A4FBF0C"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10612A8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29562BCD" w14:textId="77777777" w:rsidTr="005B7138">
        <w:trPr>
          <w:tblCellSpacing w:w="7" w:type="dxa"/>
          <w:jc w:val="center"/>
        </w:trPr>
        <w:tc>
          <w:tcPr>
            <w:tcW w:w="0" w:type="auto"/>
            <w:vAlign w:val="center"/>
          </w:tcPr>
          <w:p w14:paraId="62427E4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BF2ABF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7BC754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EC0E5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1F0035E"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FBDF11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4D78F5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3CA3218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949E38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2A98CD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D8C670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4E58378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9DB2C70" w14:textId="77777777" w:rsidR="003B2F27" w:rsidRPr="00AD29CE" w:rsidRDefault="003B2F27" w:rsidP="003B2F27">
      <w:pPr>
        <w:widowControl w:val="0"/>
        <w:spacing w:after="160" w:line="360" w:lineRule="auto"/>
        <w:ind w:firstLine="375"/>
        <w:rPr>
          <w:rFonts w:ascii="GHEA Grapalat" w:hAnsi="GHEA Grapalat"/>
          <w:iCs/>
          <w:color w:val="000000"/>
        </w:rPr>
      </w:pPr>
    </w:p>
    <w:p w14:paraId="1844C425"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212571CC"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48B54FC"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60481206"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7E85F26"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38970F05"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62800F8"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17B9EEE1"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30DFDD6"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D9A4721" w14:textId="77777777" w:rsidTr="005B7138">
        <w:trPr>
          <w:jc w:val="center"/>
        </w:trPr>
        <w:tc>
          <w:tcPr>
            <w:tcW w:w="357" w:type="dxa"/>
            <w:vMerge w:val="restart"/>
            <w:shd w:val="clear" w:color="auto" w:fill="auto"/>
            <w:vAlign w:val="center"/>
          </w:tcPr>
          <w:p w14:paraId="5ACFDB4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731AFE4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030F67F" w14:textId="77777777" w:rsidTr="005B7138">
        <w:trPr>
          <w:jc w:val="center"/>
        </w:trPr>
        <w:tc>
          <w:tcPr>
            <w:tcW w:w="357" w:type="dxa"/>
            <w:vMerge/>
            <w:shd w:val="clear" w:color="auto" w:fill="auto"/>
          </w:tcPr>
          <w:p w14:paraId="52A7ACB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05996F0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6A44254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5356B2D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17B5B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68A36F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60F272F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4D9E2C8" w14:textId="77777777" w:rsidTr="005B7138">
        <w:trPr>
          <w:trHeight w:val="1105"/>
          <w:jc w:val="center"/>
        </w:trPr>
        <w:tc>
          <w:tcPr>
            <w:tcW w:w="357" w:type="dxa"/>
            <w:vMerge/>
            <w:tcBorders>
              <w:bottom w:val="single" w:sz="4" w:space="0" w:color="auto"/>
            </w:tcBorders>
            <w:shd w:val="clear" w:color="auto" w:fill="auto"/>
          </w:tcPr>
          <w:p w14:paraId="016D49A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58AEFA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4BD8B60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53CD411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447729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404C7A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66C2A9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7EAB6D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192B94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14C54AEA" w14:textId="77777777" w:rsidTr="005B7138">
        <w:trPr>
          <w:jc w:val="center"/>
        </w:trPr>
        <w:tc>
          <w:tcPr>
            <w:tcW w:w="357" w:type="dxa"/>
            <w:shd w:val="clear" w:color="auto" w:fill="auto"/>
            <w:vAlign w:val="center"/>
          </w:tcPr>
          <w:p w14:paraId="75DDE94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D4AFB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09A3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572479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2D4BB86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4CEE3D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AC5E15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63FC0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4AC8CF4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0D266302" w14:textId="77777777" w:rsidTr="005B7138">
        <w:trPr>
          <w:jc w:val="center"/>
        </w:trPr>
        <w:tc>
          <w:tcPr>
            <w:tcW w:w="357" w:type="dxa"/>
            <w:shd w:val="clear" w:color="auto" w:fill="auto"/>
          </w:tcPr>
          <w:p w14:paraId="6FD79E3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DDE82F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C5250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1CDDE5B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07C2935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4E9B66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3AA879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6C44CC0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26545AA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14B0E8E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61E35043"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26C35CAD" w14:textId="77777777" w:rsidTr="005B7138">
        <w:trPr>
          <w:trHeight w:val="266"/>
          <w:tblCellSpacing w:w="7" w:type="dxa"/>
          <w:jc w:val="center"/>
        </w:trPr>
        <w:tc>
          <w:tcPr>
            <w:tcW w:w="0" w:type="auto"/>
            <w:vAlign w:val="center"/>
          </w:tcPr>
          <w:p w14:paraId="688B07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8AED8E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348C5A44" w14:textId="77777777" w:rsidTr="005B7138">
        <w:trPr>
          <w:trHeight w:val="473"/>
          <w:tblCellSpacing w:w="7" w:type="dxa"/>
          <w:jc w:val="center"/>
        </w:trPr>
        <w:tc>
          <w:tcPr>
            <w:tcW w:w="0" w:type="auto"/>
            <w:vAlign w:val="center"/>
          </w:tcPr>
          <w:p w14:paraId="2FC7150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37E0ED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60B7C5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AEA8BE"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20A485A" w14:textId="77777777" w:rsidTr="005B7138">
        <w:trPr>
          <w:trHeight w:val="503"/>
          <w:tblCellSpacing w:w="7" w:type="dxa"/>
          <w:jc w:val="center"/>
        </w:trPr>
        <w:tc>
          <w:tcPr>
            <w:tcW w:w="0" w:type="auto"/>
            <w:vAlign w:val="center"/>
          </w:tcPr>
          <w:p w14:paraId="076FA2FF"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60CCBE4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9AC284C"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4C92AD2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DE83307" w14:textId="77777777" w:rsidTr="005B7138">
        <w:trPr>
          <w:trHeight w:val="281"/>
          <w:tblCellSpacing w:w="7" w:type="dxa"/>
          <w:jc w:val="center"/>
        </w:trPr>
        <w:tc>
          <w:tcPr>
            <w:tcW w:w="0" w:type="auto"/>
            <w:vAlign w:val="center"/>
          </w:tcPr>
          <w:p w14:paraId="4F86769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4806D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4FFA86D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9146E60" w14:textId="77777777" w:rsidR="003B2F27" w:rsidRDefault="003B2F27" w:rsidP="003B2F27">
      <w:pPr>
        <w:rPr>
          <w:rFonts w:ascii="GHEA Grapalat" w:hAnsi="GHEA Grapalat"/>
        </w:rPr>
      </w:pPr>
      <w:r>
        <w:rPr>
          <w:rFonts w:ascii="GHEA Grapalat" w:hAnsi="GHEA Grapalat"/>
        </w:rPr>
        <w:br w:type="page"/>
      </w:r>
    </w:p>
    <w:p w14:paraId="7FDB4B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14:paraId="1AECDD5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BF46372" w14:textId="77777777" w:rsidR="003B2F27" w:rsidRPr="00AD29CE" w:rsidRDefault="003B2F27" w:rsidP="003B2F27">
      <w:pPr>
        <w:widowControl w:val="0"/>
        <w:spacing w:after="160" w:line="360" w:lineRule="auto"/>
        <w:rPr>
          <w:rFonts w:ascii="GHEA Grapalat" w:hAnsi="GHEA Grapalat"/>
        </w:rPr>
      </w:pPr>
    </w:p>
    <w:p w14:paraId="3997C429"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E4D3822"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436F1EA8"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18F7F69D"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BBCA7DE"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F80F0C1"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0A0CE63"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1AA799"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5D9C672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42F3E4E"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3ECD94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3761413"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55E591C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058FB8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0B5FF0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1055DA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9B37B6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31734AC"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C4C841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E749636" w14:textId="77777777" w:rsidR="003B2F27" w:rsidRPr="00AD29CE" w:rsidRDefault="003B2F27" w:rsidP="005B7138">
            <w:pPr>
              <w:widowControl w:val="0"/>
              <w:spacing w:after="120"/>
              <w:rPr>
                <w:rFonts w:ascii="GHEA Grapalat" w:hAnsi="GHEA Grapalat" w:cs="Sylfaen"/>
              </w:rPr>
            </w:pPr>
          </w:p>
        </w:tc>
      </w:tr>
      <w:tr w:rsidR="003B2F27" w:rsidRPr="00AD29CE" w14:paraId="0348C4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590B8C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C0CF518"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82374E7" w14:textId="77777777" w:rsidR="003B2F27" w:rsidRPr="00AD29CE" w:rsidRDefault="003B2F27" w:rsidP="005B7138">
            <w:pPr>
              <w:widowControl w:val="0"/>
              <w:spacing w:after="120"/>
              <w:rPr>
                <w:rFonts w:ascii="GHEA Grapalat" w:hAnsi="GHEA Grapalat" w:cs="Sylfaen"/>
              </w:rPr>
            </w:pPr>
          </w:p>
        </w:tc>
      </w:tr>
    </w:tbl>
    <w:p w14:paraId="199F4D30"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F60D90C" w14:textId="77777777" w:rsidR="003B2F27" w:rsidRDefault="003B2F27" w:rsidP="003B2F27">
      <w:pPr>
        <w:rPr>
          <w:rFonts w:ascii="GHEA Grapalat" w:hAnsi="GHEA Grapalat" w:cs="Sylfaen"/>
        </w:rPr>
      </w:pPr>
      <w:r>
        <w:rPr>
          <w:rFonts w:ascii="GHEA Grapalat" w:hAnsi="GHEA Grapalat" w:cs="Sylfaen"/>
        </w:rPr>
        <w:br w:type="page"/>
      </w:r>
    </w:p>
    <w:p w14:paraId="11736B1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14:paraId="13E02102"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0CF88801" w14:textId="77777777" w:rsidTr="005B7138">
        <w:tc>
          <w:tcPr>
            <w:tcW w:w="4785" w:type="dxa"/>
          </w:tcPr>
          <w:p w14:paraId="185F006D"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0FA0200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5864656"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7B451F04"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04A7FB6" w14:textId="77777777" w:rsidTr="005B7138">
        <w:trPr>
          <w:tblCellSpacing w:w="7" w:type="dxa"/>
          <w:jc w:val="center"/>
        </w:trPr>
        <w:tc>
          <w:tcPr>
            <w:tcW w:w="0" w:type="auto"/>
            <w:vAlign w:val="center"/>
          </w:tcPr>
          <w:p w14:paraId="25C3CB2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354490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3382EA3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060E55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1C70D169" w14:textId="77777777" w:rsidTr="005B7138">
        <w:trPr>
          <w:tblCellSpacing w:w="7" w:type="dxa"/>
          <w:jc w:val="center"/>
        </w:trPr>
        <w:tc>
          <w:tcPr>
            <w:tcW w:w="0" w:type="auto"/>
            <w:vAlign w:val="center"/>
          </w:tcPr>
          <w:p w14:paraId="25124BC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9F2B36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ED9CF5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4F3EA5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E6B9BD5" w14:textId="77777777" w:rsidTr="005B7138">
        <w:trPr>
          <w:tblCellSpacing w:w="7" w:type="dxa"/>
          <w:jc w:val="center"/>
        </w:trPr>
        <w:tc>
          <w:tcPr>
            <w:tcW w:w="0" w:type="auto"/>
            <w:vAlign w:val="center"/>
          </w:tcPr>
          <w:p w14:paraId="2F1E748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E69082E"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6146336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5D2E4437"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2FBD75C" w14:textId="77777777" w:rsidR="003A45B5" w:rsidRDefault="003A45B5">
      <w:pPr>
        <w:rPr>
          <w:ins w:id="19" w:author="Inesa Kocharyan" w:date="2025-02-07T11:40:00Z"/>
          <w:rFonts w:ascii="GHEA Grapalat" w:hAnsi="GHEA Grapalat"/>
          <w:i/>
          <w:lang w:val="en-US"/>
        </w:rPr>
      </w:pPr>
      <w:ins w:id="20" w:author="Inesa Kocharyan" w:date="2025-02-07T11:40:00Z">
        <w:r>
          <w:rPr>
            <w:rFonts w:ascii="GHEA Grapalat" w:hAnsi="GHEA Grapalat"/>
            <w:i/>
            <w:lang w:val="en-US"/>
          </w:rPr>
          <w:br w:type="page"/>
        </w:r>
      </w:ins>
    </w:p>
    <w:p w14:paraId="2281B50C"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Приложение № 4</w:t>
      </w:r>
    </w:p>
    <w:p w14:paraId="650B51EB"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E5285ED" w14:textId="77777777" w:rsidR="003A45B5" w:rsidRPr="00A33C34" w:rsidRDefault="003A45B5" w:rsidP="003A45B5">
      <w:pPr>
        <w:jc w:val="center"/>
        <w:rPr>
          <w:rFonts w:ascii="GHEA Grapalat" w:hAnsi="GHEA Grapalat" w:cs="GHEA Grapalat"/>
        </w:rPr>
      </w:pPr>
    </w:p>
    <w:p w14:paraId="3EE8C1F8"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02661E17" w14:textId="77777777" w:rsidR="003A45B5" w:rsidRPr="00A33C34" w:rsidRDefault="003A45B5" w:rsidP="003A45B5">
      <w:pPr>
        <w:jc w:val="center"/>
        <w:rPr>
          <w:rFonts w:ascii="GHEA Grapalat" w:hAnsi="GHEA Grapalat" w:cs="GHEA Grapalat"/>
          <w:lang w:val="hy-AM"/>
        </w:rPr>
      </w:pPr>
    </w:p>
    <w:p w14:paraId="229D076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7D3223A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078FC792" w14:textId="77777777" w:rsidR="003A45B5" w:rsidRPr="00A33C34" w:rsidRDefault="003A45B5" w:rsidP="003A45B5">
      <w:pPr>
        <w:rPr>
          <w:rFonts w:ascii="GHEA Grapalat" w:hAnsi="GHEA Grapalat"/>
          <w:vertAlign w:val="superscript"/>
          <w:lang w:val="es-ES"/>
        </w:rPr>
      </w:pPr>
    </w:p>
    <w:p w14:paraId="31E7DB2C"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26CFE421"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06F81DC"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20D58D6C"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B9F1A10"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1B7A9A2" w14:textId="77777777" w:rsidR="003A45B5" w:rsidRPr="00A33C34" w:rsidRDefault="003A45B5" w:rsidP="003A45B5">
      <w:pPr>
        <w:rPr>
          <w:rFonts w:ascii="GHEA Grapalat" w:hAnsi="GHEA Grapalat" w:cs="Sylfaen"/>
          <w:sz w:val="20"/>
          <w:szCs w:val="20"/>
          <w:lang w:val="es-ES"/>
        </w:rPr>
      </w:pPr>
    </w:p>
    <w:p w14:paraId="5DF3932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46211B1" w14:textId="77777777" w:rsidR="003A45B5" w:rsidRPr="00A33C34" w:rsidRDefault="003A45B5" w:rsidP="003A45B5">
      <w:pPr>
        <w:jc w:val="center"/>
        <w:rPr>
          <w:rFonts w:ascii="GHEA Grapalat" w:hAnsi="GHEA Grapalat" w:cs="GHEA Grapalat"/>
          <w:lang w:val="es-ES"/>
        </w:rPr>
      </w:pPr>
    </w:p>
    <w:p w14:paraId="214DA62B" w14:textId="77777777" w:rsidR="003A45B5" w:rsidRPr="00A33C34" w:rsidRDefault="003A45B5" w:rsidP="003A45B5">
      <w:pPr>
        <w:ind w:firstLine="709"/>
        <w:rPr>
          <w:lang w:val="es-ES"/>
        </w:rPr>
      </w:pPr>
    </w:p>
    <w:p w14:paraId="3AEC848E" w14:textId="77777777" w:rsidR="003A45B5" w:rsidRPr="00A33C34" w:rsidRDefault="003A45B5" w:rsidP="003A45B5">
      <w:pPr>
        <w:ind w:firstLine="709"/>
        <w:rPr>
          <w:lang w:val="es-ES"/>
        </w:rPr>
      </w:pPr>
    </w:p>
    <w:p w14:paraId="1EA619A0" w14:textId="77777777" w:rsidR="003A45B5" w:rsidRPr="00A33C34" w:rsidRDefault="003A45B5" w:rsidP="003A45B5">
      <w:pPr>
        <w:ind w:firstLine="709"/>
        <w:rPr>
          <w:lang w:val="es-ES"/>
        </w:rPr>
      </w:pPr>
    </w:p>
    <w:p w14:paraId="6531C106"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40C70255"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DB15A16"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07D9C45B"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484E79A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059EB88B" w14:textId="77777777" w:rsidR="003A45B5" w:rsidRPr="00A33C34" w:rsidRDefault="003A45B5" w:rsidP="003A45B5">
      <w:pPr>
        <w:jc w:val="center"/>
        <w:rPr>
          <w:rFonts w:ascii="GHEA Grapalat" w:hAnsi="GHEA Grapalat" w:cs="Sylfaen"/>
          <w:sz w:val="16"/>
          <w:szCs w:val="16"/>
          <w:lang w:val="es-ES"/>
        </w:rPr>
      </w:pPr>
    </w:p>
    <w:p w14:paraId="351A660B"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51782" w14:textId="77777777" w:rsidR="00CC005C" w:rsidRDefault="00CC005C">
      <w:r>
        <w:separator/>
      </w:r>
    </w:p>
  </w:endnote>
  <w:endnote w:type="continuationSeparator" w:id="0">
    <w:p w14:paraId="6DB563BE" w14:textId="77777777" w:rsidR="00CC005C" w:rsidRDefault="00CC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825309"/>
      <w:docPartObj>
        <w:docPartGallery w:val="Page Numbers (Bottom of Page)"/>
        <w:docPartUnique/>
      </w:docPartObj>
    </w:sdtPr>
    <w:sdtEndPr>
      <w:rPr>
        <w:rFonts w:ascii="GHEA Grapalat" w:hAnsi="GHEA Grapalat"/>
        <w:sz w:val="24"/>
        <w:szCs w:val="24"/>
      </w:rPr>
    </w:sdtEndPr>
    <w:sdtContent>
      <w:p w14:paraId="28F9D2D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70126">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82496" w14:textId="77777777" w:rsidR="00CC005C" w:rsidRDefault="00CC005C">
      <w:r>
        <w:separator/>
      </w:r>
    </w:p>
  </w:footnote>
  <w:footnote w:type="continuationSeparator" w:id="0">
    <w:p w14:paraId="3E2D26CE" w14:textId="77777777" w:rsidR="00CC005C" w:rsidRDefault="00CC005C">
      <w:r>
        <w:continuationSeparator/>
      </w:r>
    </w:p>
  </w:footnote>
  <w:footnote w:id="1">
    <w:p w14:paraId="39B0B4D6" w14:textId="77777777" w:rsidR="004477E1" w:rsidRPr="008E4439" w:rsidRDefault="004477E1"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B1656C6" w14:textId="77777777" w:rsidR="004477E1" w:rsidRPr="000811C1" w:rsidRDefault="004477E1" w:rsidP="0027573B">
      <w:pPr>
        <w:pStyle w:val="FootnoteText"/>
        <w:rPr>
          <w:rFonts w:ascii="Sylfaen" w:hAnsi="Sylfaen"/>
          <w:sz w:val="18"/>
          <w:szCs w:val="18"/>
        </w:rPr>
      </w:pPr>
    </w:p>
  </w:footnote>
  <w:footnote w:id="2">
    <w:p w14:paraId="330BCC63"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1900FDC5" w14:textId="77777777" w:rsidR="004477E1" w:rsidRDefault="004477E1" w:rsidP="006B3E56">
      <w:pPr>
        <w:jc w:val="both"/>
      </w:pPr>
    </w:p>
    <w:p w14:paraId="561424F7" w14:textId="77777777" w:rsidR="004477E1" w:rsidRPr="008444F1" w:rsidRDefault="004477E1" w:rsidP="006B3E56">
      <w:pPr>
        <w:jc w:val="both"/>
        <w:rPr>
          <w:i/>
        </w:rPr>
      </w:pPr>
    </w:p>
    <w:p w14:paraId="5DDAEC9F"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32B4883F"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52DBB5B9"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1D75611" w14:textId="77777777" w:rsidR="004477E1" w:rsidRDefault="004477E1" w:rsidP="006B3E56">
      <w:pPr>
        <w:jc w:val="both"/>
        <w:rPr>
          <w:rFonts w:ascii="GHEA Grapalat" w:hAnsi="GHEA Grapalat"/>
          <w:sz w:val="20"/>
          <w:szCs w:val="20"/>
          <w:lang w:val="af-ZA"/>
        </w:rPr>
      </w:pPr>
    </w:p>
    <w:p w14:paraId="4D0DBE8A" w14:textId="77777777" w:rsidR="004477E1" w:rsidRDefault="004477E1" w:rsidP="006B3E56">
      <w:pPr>
        <w:pStyle w:val="FootnoteText"/>
        <w:rPr>
          <w:rFonts w:asciiTheme="minorHAnsi" w:hAnsiTheme="minorHAnsi"/>
          <w:lang w:val="af-ZA"/>
        </w:rPr>
      </w:pPr>
    </w:p>
  </w:footnote>
  <w:footnote w:id="4">
    <w:p w14:paraId="6E677774" w14:textId="77777777" w:rsidR="004E4AC1" w:rsidRPr="00A25D1B" w:rsidRDefault="004E4AC1" w:rsidP="004E4A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125EA297" w14:textId="77777777" w:rsidR="004477E1" w:rsidRPr="00DC619D" w:rsidRDefault="004477E1"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539041A9"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6033E32F" w14:textId="77777777" w:rsidR="004477E1" w:rsidRPr="00D3436F" w:rsidRDefault="004477E1">
      <w:pPr>
        <w:pStyle w:val="FootnoteText"/>
        <w:rPr>
          <w:lang w:val="es-ES"/>
        </w:rPr>
      </w:pPr>
    </w:p>
  </w:footnote>
  <w:footnote w:id="7">
    <w:p w14:paraId="539F4665" w14:textId="77777777" w:rsidR="004477E1" w:rsidRPr="00217344" w:rsidRDefault="004477E1"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205C7B8B" w14:textId="77777777" w:rsidR="004477E1" w:rsidRPr="008842CE" w:rsidRDefault="004477E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6FC37B9" w14:textId="77777777" w:rsidR="004477E1" w:rsidRPr="008842CE" w:rsidRDefault="004477E1" w:rsidP="000A214C">
      <w:pPr>
        <w:pStyle w:val="FootnoteText"/>
        <w:jc w:val="both"/>
        <w:rPr>
          <w:rFonts w:ascii="GHEA Grapalat" w:hAnsi="GHEA Grapalat"/>
        </w:rPr>
      </w:pPr>
    </w:p>
  </w:footnote>
  <w:footnote w:id="9">
    <w:p w14:paraId="64F27ED5" w14:textId="77777777" w:rsidR="004477E1" w:rsidRPr="008842CE" w:rsidRDefault="004477E1" w:rsidP="000A214C">
      <w:pPr>
        <w:pStyle w:val="FootnoteText"/>
        <w:jc w:val="both"/>
      </w:pPr>
    </w:p>
  </w:footnote>
  <w:footnote w:id="10">
    <w:p w14:paraId="5443C8AC" w14:textId="3DB56026" w:rsidR="004477E1" w:rsidRPr="00186B0B" w:rsidRDefault="004477E1" w:rsidP="00186B0B">
      <w:pPr>
        <w:pStyle w:val="FootnoteText"/>
        <w:jc w:val="both"/>
        <w:rPr>
          <w:rFonts w:ascii="GHEA Grapalat" w:hAnsi="GHEA Grapalat"/>
          <w:i/>
        </w:rPr>
      </w:pPr>
    </w:p>
  </w:footnote>
  <w:footnote w:id="11">
    <w:p w14:paraId="6B89B933" w14:textId="77777777" w:rsidR="004477E1" w:rsidRPr="006F5F33" w:rsidRDefault="004477E1"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7DBEFE2D" w14:textId="77777777" w:rsidR="004477E1" w:rsidRPr="00615130" w:rsidRDefault="004477E1"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2329FBA3" w14:textId="77777777" w:rsidR="004477E1" w:rsidRPr="00615130" w:rsidRDefault="004477E1"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CA75649" w14:textId="77777777" w:rsidR="004477E1" w:rsidRPr="00615130" w:rsidRDefault="004477E1"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AA5FF97" w14:textId="77777777" w:rsidR="004477E1" w:rsidRPr="006F5F33" w:rsidRDefault="004477E1"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4477E1" w:rsidRPr="00552B23" w14:paraId="413BB7A3" w14:textId="77777777" w:rsidTr="00B1013B">
        <w:tc>
          <w:tcPr>
            <w:tcW w:w="2631" w:type="dxa"/>
          </w:tcPr>
          <w:p w14:paraId="2D4B323A"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38D2A3E7" w14:textId="77777777" w:rsidR="004477E1" w:rsidRPr="00710CEC" w:rsidRDefault="004477E1"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03E69DAD" w14:textId="77777777" w:rsidR="004477E1" w:rsidRPr="00710CEC" w:rsidRDefault="004477E1"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4477E1" w:rsidRPr="00552B23" w14:paraId="710A9FEF" w14:textId="77777777" w:rsidTr="00B1013B">
        <w:tc>
          <w:tcPr>
            <w:tcW w:w="2631" w:type="dxa"/>
          </w:tcPr>
          <w:p w14:paraId="2B00AE20"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1" w:type="dxa"/>
          </w:tcPr>
          <w:p w14:paraId="5424C728"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2" w:type="dxa"/>
          </w:tcPr>
          <w:p w14:paraId="21F938F4"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r>
      <w:tr w:rsidR="004477E1" w:rsidRPr="00552B23" w14:paraId="51DF26E6" w14:textId="77777777" w:rsidTr="00B1013B">
        <w:tc>
          <w:tcPr>
            <w:tcW w:w="2631" w:type="dxa"/>
          </w:tcPr>
          <w:p w14:paraId="3FA695FA"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1" w:type="dxa"/>
          </w:tcPr>
          <w:p w14:paraId="74D45EED"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2" w:type="dxa"/>
          </w:tcPr>
          <w:p w14:paraId="124A9267"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r>
      <w:tr w:rsidR="004477E1" w:rsidRPr="00552B23" w14:paraId="3777AB02" w14:textId="77777777" w:rsidTr="00B1013B">
        <w:tc>
          <w:tcPr>
            <w:tcW w:w="2631" w:type="dxa"/>
          </w:tcPr>
          <w:p w14:paraId="78E42935"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1" w:type="dxa"/>
          </w:tcPr>
          <w:p w14:paraId="640DC66B"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2" w:type="dxa"/>
          </w:tcPr>
          <w:p w14:paraId="7F81F3EC"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r>
      <w:tr w:rsidR="004477E1" w:rsidRPr="00552B23" w14:paraId="3B42AB86" w14:textId="77777777" w:rsidTr="00B1013B">
        <w:tc>
          <w:tcPr>
            <w:tcW w:w="2631" w:type="dxa"/>
          </w:tcPr>
          <w:p w14:paraId="04E83263"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1" w:type="dxa"/>
          </w:tcPr>
          <w:p w14:paraId="5AE1BE74"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c>
          <w:tcPr>
            <w:tcW w:w="2632" w:type="dxa"/>
          </w:tcPr>
          <w:p w14:paraId="215454B7" w14:textId="77777777" w:rsidR="004477E1" w:rsidRPr="00552B23" w:rsidRDefault="004477E1" w:rsidP="00B1013B">
            <w:pPr>
              <w:pStyle w:val="NormalWeb"/>
              <w:spacing w:before="0" w:beforeAutospacing="0" w:after="0" w:afterAutospacing="0" w:line="360" w:lineRule="auto"/>
              <w:jc w:val="center"/>
              <w:rPr>
                <w:rFonts w:ascii="GHEA Grapalat" w:hAnsi="GHEA Grapalat"/>
                <w:i/>
                <w:sz w:val="16"/>
              </w:rPr>
            </w:pPr>
          </w:p>
        </w:tc>
      </w:tr>
    </w:tbl>
    <w:p w14:paraId="07BB129E" w14:textId="77777777" w:rsidR="004477E1" w:rsidRPr="00615130" w:rsidRDefault="004477E1"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2EC5F032" w14:textId="77777777" w:rsidR="004477E1" w:rsidRPr="00576D9C" w:rsidRDefault="004477E1" w:rsidP="003B2F27">
      <w:pPr>
        <w:pStyle w:val="FootnoteText"/>
        <w:jc w:val="both"/>
        <w:rPr>
          <w:rFonts w:ascii="GHEA Grapalat" w:hAnsi="GHEA Grapalat"/>
          <w:lang w:val="hy-AM"/>
        </w:rPr>
      </w:pPr>
    </w:p>
  </w:footnote>
  <w:footnote w:id="13">
    <w:p w14:paraId="7A9C7BDD" w14:textId="77777777" w:rsidR="004477E1" w:rsidRPr="006F5F33" w:rsidRDefault="004477E1"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4">
    <w:p w14:paraId="6048B4FC" w14:textId="77777777" w:rsidR="004477E1" w:rsidRPr="006F5F33" w:rsidRDefault="004477E1"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6054105F" w14:textId="77777777" w:rsidR="004477E1" w:rsidRPr="006F5F33" w:rsidRDefault="004477E1"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14:paraId="1404EAC6" w14:textId="77777777" w:rsidR="004477E1" w:rsidRPr="00E40AC8" w:rsidRDefault="004477E1" w:rsidP="003B2F27">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17">
    <w:p w14:paraId="1BAF74BD" w14:textId="77777777" w:rsidR="004477E1" w:rsidRPr="00E40AC8" w:rsidRDefault="004477E1"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8">
    <w:p w14:paraId="351E4317" w14:textId="77777777" w:rsidR="004477E1" w:rsidRPr="00CA2754" w:rsidRDefault="004477E1"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5008752" w14:textId="77777777" w:rsidR="004477E1" w:rsidRPr="00CA2754" w:rsidRDefault="004477E1" w:rsidP="003B2F27">
      <w:pPr>
        <w:pStyle w:val="FootnoteText"/>
        <w:jc w:val="both"/>
        <w:rPr>
          <w:sz w:val="2"/>
          <w:szCs w:val="2"/>
        </w:rPr>
      </w:pPr>
    </w:p>
  </w:footnote>
  <w:footnote w:id="19">
    <w:p w14:paraId="605436F2" w14:textId="77777777" w:rsidR="004477E1" w:rsidRPr="00CA2754" w:rsidRDefault="004477E1"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20">
    <w:p w14:paraId="6CA6E981" w14:textId="77777777" w:rsidR="0030695F" w:rsidRPr="00CA2754" w:rsidRDefault="0030695F" w:rsidP="0030695F">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A58DE0B" w14:textId="77777777" w:rsidR="0030695F" w:rsidRPr="00CA2754" w:rsidRDefault="0030695F" w:rsidP="0030695F">
      <w:pPr>
        <w:pStyle w:val="FootnoteText"/>
        <w:jc w:val="both"/>
        <w:rPr>
          <w:sz w:val="2"/>
          <w:szCs w:val="2"/>
        </w:rPr>
      </w:pPr>
    </w:p>
  </w:footnote>
  <w:footnote w:id="21">
    <w:p w14:paraId="1E4B204B" w14:textId="77777777" w:rsidR="0030695F" w:rsidRPr="00CA2754" w:rsidRDefault="0030695F" w:rsidP="0030695F">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6"/>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9"/>
  </w:num>
  <w:num w:numId="12">
    <w:abstractNumId w:val="32"/>
  </w:num>
  <w:num w:numId="13">
    <w:abstractNumId w:val="28"/>
  </w:num>
  <w:num w:numId="14">
    <w:abstractNumId w:val="14"/>
  </w:num>
  <w:num w:numId="15">
    <w:abstractNumId w:val="30"/>
  </w:num>
  <w:num w:numId="16">
    <w:abstractNumId w:val="15"/>
  </w:num>
  <w:num w:numId="17">
    <w:abstractNumId w:val="7"/>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8"/>
  </w:num>
  <w:num w:numId="24">
    <w:abstractNumId w:val="19"/>
  </w:num>
  <w:num w:numId="25">
    <w:abstractNumId w:val="13"/>
  </w:num>
  <w:num w:numId="26">
    <w:abstractNumId w:val="5"/>
  </w:num>
  <w:num w:numId="27">
    <w:abstractNumId w:val="4"/>
  </w:num>
  <w:num w:numId="28">
    <w:abstractNumId w:val="0"/>
  </w:num>
  <w:num w:numId="29">
    <w:abstractNumId w:val="10"/>
  </w:num>
  <w:num w:numId="30">
    <w:abstractNumId w:val="27"/>
  </w:num>
  <w:num w:numId="31">
    <w:abstractNumId w:val="24"/>
  </w:num>
  <w:num w:numId="32">
    <w:abstractNumId w:val="23"/>
  </w:num>
  <w:num w:numId="33">
    <w:abstractNumId w:val="31"/>
  </w:num>
  <w:num w:numId="34">
    <w:abstractNumId w:val="26"/>
  </w:num>
  <w:num w:numId="35">
    <w:abstractNumId w:val="2"/>
  </w:num>
  <w:num w:numId="36">
    <w:abstractNumId w:val="12"/>
  </w:num>
  <w:num w:numId="37">
    <w:abstractNumId w:val="29"/>
  </w:num>
  <w:num w:numId="3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17BEE"/>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5E6"/>
    <w:rsid w:val="0004387F"/>
    <w:rsid w:val="000444FD"/>
    <w:rsid w:val="00044BFB"/>
    <w:rsid w:val="000454CF"/>
    <w:rsid w:val="00045796"/>
    <w:rsid w:val="00046BAC"/>
    <w:rsid w:val="000473EF"/>
    <w:rsid w:val="00047CDA"/>
    <w:rsid w:val="000506B2"/>
    <w:rsid w:val="00051490"/>
    <w:rsid w:val="00051567"/>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01B"/>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506"/>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4F64"/>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6C29"/>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B7E"/>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95F"/>
    <w:rsid w:val="00306C33"/>
    <w:rsid w:val="00307F3C"/>
    <w:rsid w:val="003101E4"/>
    <w:rsid w:val="003105C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117"/>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698"/>
    <w:rsid w:val="00366C4E"/>
    <w:rsid w:val="003677F8"/>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856"/>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87F96"/>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4B73"/>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8B6"/>
    <w:rsid w:val="003D0E3C"/>
    <w:rsid w:val="003D14E9"/>
    <w:rsid w:val="003D1CF4"/>
    <w:rsid w:val="003D2166"/>
    <w:rsid w:val="003D290D"/>
    <w:rsid w:val="003D2FE2"/>
    <w:rsid w:val="003D3420"/>
    <w:rsid w:val="003D37DB"/>
    <w:rsid w:val="003D3964"/>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1EAF"/>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413"/>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171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14"/>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67A1"/>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93"/>
    <w:rsid w:val="005572B0"/>
    <w:rsid w:val="005578C9"/>
    <w:rsid w:val="00557E3D"/>
    <w:rsid w:val="00561AD9"/>
    <w:rsid w:val="0056235A"/>
    <w:rsid w:val="00562EB1"/>
    <w:rsid w:val="0056331A"/>
    <w:rsid w:val="005639B0"/>
    <w:rsid w:val="00564543"/>
    <w:rsid w:val="005646FC"/>
    <w:rsid w:val="00564757"/>
    <w:rsid w:val="00564909"/>
    <w:rsid w:val="0056625A"/>
    <w:rsid w:val="00566D4F"/>
    <w:rsid w:val="00567040"/>
    <w:rsid w:val="005672B4"/>
    <w:rsid w:val="005676BC"/>
    <w:rsid w:val="00567893"/>
    <w:rsid w:val="00567BD7"/>
    <w:rsid w:val="005716B8"/>
    <w:rsid w:val="00571702"/>
    <w:rsid w:val="00571EEE"/>
    <w:rsid w:val="00571F29"/>
    <w:rsid w:val="005738F0"/>
    <w:rsid w:val="005739AB"/>
    <w:rsid w:val="005744FC"/>
    <w:rsid w:val="00575C75"/>
    <w:rsid w:val="00575D76"/>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B7F8E"/>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AAF"/>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938"/>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207"/>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58C"/>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C80"/>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59D3"/>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650"/>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873"/>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07C"/>
    <w:rsid w:val="008223F5"/>
    <w:rsid w:val="00822887"/>
    <w:rsid w:val="00822942"/>
    <w:rsid w:val="008229D3"/>
    <w:rsid w:val="00822E50"/>
    <w:rsid w:val="008243FB"/>
    <w:rsid w:val="0082440E"/>
    <w:rsid w:val="00824F68"/>
    <w:rsid w:val="008253CE"/>
    <w:rsid w:val="008258A1"/>
    <w:rsid w:val="00825AAE"/>
    <w:rsid w:val="00825B68"/>
    <w:rsid w:val="00825EAE"/>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DA3"/>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EB5"/>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5771"/>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3D66"/>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374"/>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2DE"/>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70B"/>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54E0"/>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A96"/>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1C9"/>
    <w:rsid w:val="00AC2609"/>
    <w:rsid w:val="00AC30D5"/>
    <w:rsid w:val="00AC34B0"/>
    <w:rsid w:val="00AC3F2F"/>
    <w:rsid w:val="00AC4EAF"/>
    <w:rsid w:val="00AC5807"/>
    <w:rsid w:val="00AC6131"/>
    <w:rsid w:val="00AC6523"/>
    <w:rsid w:val="00AC6A4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BEF"/>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512"/>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126"/>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6BE"/>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2EA8"/>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17F"/>
    <w:rsid w:val="00C52251"/>
    <w:rsid w:val="00C527F9"/>
    <w:rsid w:val="00C53663"/>
    <w:rsid w:val="00C53926"/>
    <w:rsid w:val="00C53D1C"/>
    <w:rsid w:val="00C54137"/>
    <w:rsid w:val="00C547A0"/>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76B"/>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05C"/>
    <w:rsid w:val="00CC0326"/>
    <w:rsid w:val="00CC06D9"/>
    <w:rsid w:val="00CC0A8D"/>
    <w:rsid w:val="00CC1CF1"/>
    <w:rsid w:val="00CC1E1B"/>
    <w:rsid w:val="00CC3BAC"/>
    <w:rsid w:val="00CC518E"/>
    <w:rsid w:val="00CC5630"/>
    <w:rsid w:val="00CC6362"/>
    <w:rsid w:val="00CC69B0"/>
    <w:rsid w:val="00CC69D0"/>
    <w:rsid w:val="00CC6C83"/>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0FB6"/>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9B"/>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1082"/>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6D2D"/>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35E"/>
    <w:rsid w:val="00E47984"/>
    <w:rsid w:val="00E51117"/>
    <w:rsid w:val="00E51CD0"/>
    <w:rsid w:val="00E51D3B"/>
    <w:rsid w:val="00E51D78"/>
    <w:rsid w:val="00E51E58"/>
    <w:rsid w:val="00E51EEA"/>
    <w:rsid w:val="00E5258E"/>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22FC"/>
    <w:rsid w:val="00E84171"/>
    <w:rsid w:val="00E8425F"/>
    <w:rsid w:val="00E84F82"/>
    <w:rsid w:val="00E8513D"/>
    <w:rsid w:val="00E85A49"/>
    <w:rsid w:val="00E861BF"/>
    <w:rsid w:val="00E862FA"/>
    <w:rsid w:val="00E8681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0D19"/>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6B44"/>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9B340"/>
  <w15:docId w15:val="{EA268230-FC61-45B8-8A9C-AB56E504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styleId="UnresolvedMention">
    <w:name w:val="Unresolved Mention"/>
    <w:basedOn w:val="DefaultParagraphFont"/>
    <w:uiPriority w:val="99"/>
    <w:semiHidden/>
    <w:unhideWhenUsed/>
    <w:rsid w:val="00C54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hamaynqapetaran.91@mail.ru"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17D2C-9557-42F4-AC25-B5029D886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2887</TotalTime>
  <Pages>100</Pages>
  <Words>23272</Words>
  <Characters>132655</Characters>
  <Application>Microsoft Office Word</Application>
  <DocSecurity>0</DocSecurity>
  <Lines>1105</Lines>
  <Paragraphs>311</Paragraphs>
  <ScaleCrop>false</ScaleCrop>
  <HeadingPairs>
    <vt:vector size="6" baseType="variant">
      <vt:variant>
        <vt:lpstr>Title</vt:lpstr>
      </vt:variant>
      <vt:variant>
        <vt:i4>1</vt:i4>
      </vt:variant>
      <vt:variant>
        <vt:lpstr>Headings</vt:lpstr>
      </vt:variant>
      <vt:variant>
        <vt:i4>4</vt:i4>
      </vt:variant>
      <vt:variant>
        <vt:lpstr>Название</vt:lpstr>
      </vt:variant>
      <vt:variant>
        <vt:i4>1</vt:i4>
      </vt:variant>
    </vt:vector>
  </HeadingPairs>
  <TitlesOfParts>
    <vt:vector size="6" baseType="lpstr">
      <vt:lpstr/>
      <vt:lpstr>        1.1.	Предметом закупки является приобретение Услуги технического надзора (далее </vt:lpstr>
      <vt:lpstr>        </vt:lpstr>
      <vt:lpstr>        Приложение № 1.3</vt:lpstr>
      <vt:lpstr>        под кодом "SHMANH-GHTsDzB-25/5"</vt:lpstr>
      <vt:lpstr/>
    </vt:vector>
  </TitlesOfParts>
  <Company/>
  <LinksUpToDate>false</LinksUpToDate>
  <CharactersWithSpaces>155616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Acer</cp:lastModifiedBy>
  <cp:revision>1865</cp:revision>
  <cp:lastPrinted>2018-02-16T07:12:00Z</cp:lastPrinted>
  <dcterms:created xsi:type="dcterms:W3CDTF">2019-10-28T07:04:00Z</dcterms:created>
  <dcterms:modified xsi:type="dcterms:W3CDTF">2025-08-22T16:59:00Z</dcterms:modified>
</cp:coreProperties>
</file>